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7D90" w:rsidRDefault="00307D90" w:rsidP="00AF6A2F">
      <w:pPr>
        <w:pStyle w:val="NoSpacing"/>
        <w:spacing w:line="480" w:lineRule="auto"/>
        <w:rPr>
          <w:rFonts w:ascii="Times New Roman" w:hAnsi="Times New Roman" w:cs="Times New Roman"/>
          <w:sz w:val="24"/>
          <w:szCs w:val="24"/>
        </w:rPr>
      </w:pPr>
    </w:p>
    <w:p w:rsidR="00307D90" w:rsidRDefault="00307D90" w:rsidP="00307D90">
      <w:pPr>
        <w:sectPr w:rsidR="00307D90" w:rsidSect="00847DFF">
          <w:headerReference w:type="default" r:id="rId6"/>
          <w:pgSz w:w="12240" w:h="15840"/>
          <w:pgMar w:top="1440" w:right="1440" w:bottom="1440" w:left="1440" w:header="720" w:footer="720" w:gutter="0"/>
          <w:cols w:space="720"/>
          <w:titlePg/>
          <w:docGrid w:linePitch="360"/>
        </w:sectPr>
      </w:pPr>
    </w:p>
    <w:p w:rsidR="00307D90" w:rsidRDefault="00307D90" w:rsidP="00307D90">
      <w:r>
        <w:lastRenderedPageBreak/>
        <w:t xml:space="preserve">To His Coy Mistress </w:t>
      </w:r>
    </w:p>
    <w:p w:rsidR="00307D90" w:rsidRDefault="00307D90" w:rsidP="00307D90">
      <w:r>
        <w:t>Had we but world enough, and time,</w:t>
      </w:r>
      <w:r>
        <w:br/>
        <w:t>This coyness, lady, were no crime.</w:t>
      </w:r>
      <w:r>
        <w:br/>
        <w:t>We would sit down and think which way</w:t>
      </w:r>
      <w:r>
        <w:br/>
        <w:t>To walk, and pass our long love's day;</w:t>
      </w:r>
      <w:r>
        <w:br/>
        <w:t>Thou by the Indian Ganges' side</w:t>
      </w:r>
      <w:r>
        <w:br/>
        <w:t>Shouldst rubies find; I by the tide</w:t>
      </w:r>
      <w:r>
        <w:br/>
        <w:t>Of Humber would complain. I would</w:t>
      </w:r>
      <w:r>
        <w:br/>
        <w:t>Love you ten years before the Flood;</w:t>
      </w:r>
      <w:r>
        <w:br/>
        <w:t>And you should, if you please, refuse</w:t>
      </w:r>
      <w:r>
        <w:br/>
        <w:t>Till the conversion of the Jews.</w:t>
      </w:r>
      <w:r>
        <w:br/>
        <w:t>My vegetable love should grow</w:t>
      </w:r>
      <w:r>
        <w:br/>
        <w:t>Vaster than empires, and more slow.</w:t>
      </w:r>
      <w:r>
        <w:br/>
        <w:t>An hundred years should go to praise</w:t>
      </w:r>
      <w:r>
        <w:br/>
        <w:t>Thine eyes, and on thy forehead gaze;</w:t>
      </w:r>
      <w:r>
        <w:br/>
        <w:t>Two hundred to adore each breast,</w:t>
      </w:r>
      <w:r>
        <w:br/>
        <w:t>But thirty thousand to the rest;</w:t>
      </w:r>
      <w:r>
        <w:br/>
        <w:t>An age at least to every part,</w:t>
      </w:r>
      <w:r>
        <w:br/>
        <w:t>And the last age should show your heart.</w:t>
      </w:r>
      <w:r>
        <w:br/>
        <w:t>For, lady, you deserve this state,</w:t>
      </w:r>
      <w:r>
        <w:br/>
        <w:t>Nor would I love at lower rate.</w:t>
      </w:r>
      <w:r>
        <w:br/>
      </w:r>
      <w:r>
        <w:br/>
        <w:t>        But at my back I always hear</w:t>
      </w:r>
      <w:r>
        <w:br/>
        <w:t>Time's winged chariot hurrying near;</w:t>
      </w:r>
      <w:r>
        <w:br/>
      </w:r>
      <w:r>
        <w:lastRenderedPageBreak/>
        <w:t>And yonder all before us lie</w:t>
      </w:r>
      <w:r>
        <w:br/>
        <w:t>Deserts of vast eternity.</w:t>
      </w:r>
      <w:r>
        <w:br/>
        <w:t>Thy beauty shall no more be found,</w:t>
      </w:r>
      <w:r>
        <w:br/>
        <w:t>Nor, in thy marble vault, shall sound</w:t>
      </w:r>
      <w:r>
        <w:br/>
        <w:t>My echoing song; then worms shall try</w:t>
      </w:r>
      <w:r>
        <w:br/>
        <w:t>That long preserv'd virginity,</w:t>
      </w:r>
      <w:r>
        <w:br/>
        <w:t>And your quaint honour turn to dust,</w:t>
      </w:r>
      <w:r>
        <w:br/>
        <w:t>And into ashes all my lust.</w:t>
      </w:r>
      <w:r>
        <w:br/>
        <w:t>The grave's a fine and private place,</w:t>
      </w:r>
      <w:r>
        <w:br/>
        <w:t>But none I think do there embrace.</w:t>
      </w:r>
      <w:r>
        <w:br/>
      </w:r>
      <w:r>
        <w:br/>
        <w:t>        Now therefore, while the youthful hue</w:t>
      </w:r>
      <w:r>
        <w:br/>
        <w:t>Sits on thy skin like morning dew,</w:t>
      </w:r>
      <w:r>
        <w:br/>
        <w:t>And while thy willing soul transpires</w:t>
      </w:r>
      <w:r>
        <w:br/>
        <w:t>At every pore with instant fires,</w:t>
      </w:r>
      <w:r>
        <w:br/>
        <w:t>Now let us sport us while we may;</w:t>
      </w:r>
      <w:r>
        <w:br/>
        <w:t>And now, like am'rous birds of prey,</w:t>
      </w:r>
      <w:r>
        <w:br/>
        <w:t>Rather at once our time devour,</w:t>
      </w:r>
      <w:r>
        <w:br/>
        <w:t>Than languish in his slow-chapp'd power.</w:t>
      </w:r>
      <w:r>
        <w:br/>
        <w:t>Let us roll all our strength, and all</w:t>
      </w:r>
      <w:r>
        <w:br/>
        <w:t>Our sweetness, up into one ball;</w:t>
      </w:r>
      <w:r>
        <w:br/>
        <w:t>And tear our pleasures with rough strife</w:t>
      </w:r>
      <w:r>
        <w:br/>
        <w:t>Thorough the iron gates of life.</w:t>
      </w:r>
      <w:r>
        <w:br/>
        <w:t>Thus, though we cannot make our sun</w:t>
      </w:r>
      <w:r>
        <w:br/>
        <w:t>Stand still, yet we will make him run.</w:t>
      </w:r>
    </w:p>
    <w:p w:rsidR="00307D90" w:rsidRDefault="00307D90" w:rsidP="00AF6A2F">
      <w:pPr>
        <w:pStyle w:val="NoSpacing"/>
        <w:spacing w:line="480" w:lineRule="auto"/>
        <w:rPr>
          <w:rFonts w:ascii="Times New Roman" w:hAnsi="Times New Roman" w:cs="Times New Roman"/>
          <w:sz w:val="24"/>
          <w:szCs w:val="24"/>
        </w:rPr>
        <w:sectPr w:rsidR="00307D90" w:rsidSect="00307D90">
          <w:type w:val="continuous"/>
          <w:pgSz w:w="12240" w:h="15840"/>
          <w:pgMar w:top="1440" w:right="1440" w:bottom="1440" w:left="1440" w:header="720" w:footer="720" w:gutter="0"/>
          <w:cols w:num="2" w:space="720"/>
          <w:titlePg/>
          <w:docGrid w:linePitch="360"/>
        </w:sectPr>
      </w:pPr>
    </w:p>
    <w:p w:rsidR="00307D90" w:rsidRDefault="00307D90" w:rsidP="00AF6A2F">
      <w:pPr>
        <w:pStyle w:val="NoSpacing"/>
        <w:spacing w:line="480" w:lineRule="auto"/>
        <w:rPr>
          <w:rFonts w:ascii="Times New Roman" w:hAnsi="Times New Roman" w:cs="Times New Roman"/>
          <w:sz w:val="24"/>
          <w:szCs w:val="24"/>
        </w:rPr>
      </w:pPr>
    </w:p>
    <w:p w:rsidR="00307D90" w:rsidRDefault="00307D90" w:rsidP="00AF6A2F">
      <w:pPr>
        <w:pStyle w:val="NoSpacing"/>
        <w:spacing w:line="480" w:lineRule="auto"/>
        <w:rPr>
          <w:rFonts w:ascii="Times New Roman" w:hAnsi="Times New Roman" w:cs="Times New Roman"/>
          <w:sz w:val="24"/>
          <w:szCs w:val="24"/>
        </w:rPr>
      </w:pPr>
    </w:p>
    <w:p w:rsidR="00307D90" w:rsidRDefault="00307D90" w:rsidP="00AF6A2F">
      <w:pPr>
        <w:pStyle w:val="NoSpacing"/>
        <w:spacing w:line="480" w:lineRule="auto"/>
        <w:rPr>
          <w:rFonts w:ascii="Times New Roman" w:hAnsi="Times New Roman" w:cs="Times New Roman"/>
          <w:sz w:val="24"/>
          <w:szCs w:val="24"/>
        </w:rPr>
      </w:pPr>
    </w:p>
    <w:p w:rsidR="00307D90" w:rsidRDefault="00307D90" w:rsidP="00AF6A2F">
      <w:pPr>
        <w:pStyle w:val="NoSpacing"/>
        <w:spacing w:line="480" w:lineRule="auto"/>
        <w:rPr>
          <w:rFonts w:ascii="Times New Roman" w:hAnsi="Times New Roman" w:cs="Times New Roman"/>
          <w:sz w:val="24"/>
          <w:szCs w:val="24"/>
        </w:rPr>
      </w:pPr>
    </w:p>
    <w:p w:rsidR="00307D90" w:rsidRDefault="00307D90" w:rsidP="00AF6A2F">
      <w:pPr>
        <w:pStyle w:val="NoSpacing"/>
        <w:spacing w:line="480" w:lineRule="auto"/>
        <w:rPr>
          <w:rFonts w:ascii="Times New Roman" w:hAnsi="Times New Roman" w:cs="Times New Roman"/>
          <w:sz w:val="24"/>
          <w:szCs w:val="24"/>
        </w:rPr>
      </w:pPr>
    </w:p>
    <w:p w:rsidR="00307D90" w:rsidRDefault="00307D90" w:rsidP="00AF6A2F">
      <w:pPr>
        <w:pStyle w:val="NoSpacing"/>
        <w:spacing w:line="480" w:lineRule="auto"/>
        <w:rPr>
          <w:rFonts w:ascii="Times New Roman" w:hAnsi="Times New Roman" w:cs="Times New Roman"/>
          <w:sz w:val="24"/>
          <w:szCs w:val="24"/>
        </w:rPr>
      </w:pPr>
    </w:p>
    <w:p w:rsidR="00307D90" w:rsidRDefault="00307D90" w:rsidP="00AF6A2F">
      <w:pPr>
        <w:pStyle w:val="NoSpacing"/>
        <w:spacing w:line="480" w:lineRule="auto"/>
        <w:rPr>
          <w:rFonts w:ascii="Times New Roman" w:hAnsi="Times New Roman" w:cs="Times New Roman"/>
          <w:sz w:val="24"/>
          <w:szCs w:val="24"/>
        </w:rPr>
      </w:pPr>
    </w:p>
    <w:p w:rsidR="00307D90" w:rsidRDefault="00307D90" w:rsidP="00AF6A2F">
      <w:pPr>
        <w:pStyle w:val="NoSpacing"/>
        <w:spacing w:line="480" w:lineRule="auto"/>
        <w:rPr>
          <w:rFonts w:ascii="Times New Roman" w:hAnsi="Times New Roman" w:cs="Times New Roman"/>
          <w:sz w:val="24"/>
          <w:szCs w:val="24"/>
        </w:rPr>
      </w:pPr>
    </w:p>
    <w:p w:rsidR="00AF6A2F" w:rsidRDefault="00AF6A2F" w:rsidP="00AF6A2F">
      <w:pPr>
        <w:pStyle w:val="NoSpacing"/>
        <w:spacing w:line="480" w:lineRule="auto"/>
        <w:rPr>
          <w:rFonts w:ascii="Times New Roman" w:hAnsi="Times New Roman" w:cs="Times New Roman"/>
          <w:sz w:val="24"/>
          <w:szCs w:val="24"/>
        </w:rPr>
      </w:pPr>
      <w:commentRangeStart w:id="0"/>
      <w:r>
        <w:rPr>
          <w:rFonts w:ascii="Times New Roman" w:hAnsi="Times New Roman" w:cs="Times New Roman"/>
          <w:sz w:val="24"/>
          <w:szCs w:val="24"/>
        </w:rPr>
        <w:lastRenderedPageBreak/>
        <w:t>Michael Westfall</w:t>
      </w:r>
      <w:commentRangeEnd w:id="0"/>
      <w:r w:rsidR="00C67092">
        <w:rPr>
          <w:rStyle w:val="CommentReference"/>
        </w:rPr>
        <w:commentReference w:id="0"/>
      </w:r>
    </w:p>
    <w:p w:rsidR="00AF6A2F" w:rsidRDefault="00AF6A2F" w:rsidP="00AF6A2F">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AP English Literature and Composition </w:t>
      </w:r>
    </w:p>
    <w:p w:rsidR="00AF6A2F" w:rsidRDefault="00AF6A2F" w:rsidP="00AF6A2F">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11 December 2009</w:t>
      </w:r>
    </w:p>
    <w:p w:rsidR="00AF6A2F" w:rsidRDefault="00AF6A2F" w:rsidP="00AF6A2F">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Explication of “</w:t>
      </w:r>
      <w:r w:rsidR="00EF7849">
        <w:rPr>
          <w:rFonts w:ascii="Times New Roman" w:hAnsi="Times New Roman" w:cs="Times New Roman"/>
          <w:sz w:val="24"/>
          <w:szCs w:val="24"/>
        </w:rPr>
        <w:t>To His C</w:t>
      </w:r>
      <w:r>
        <w:rPr>
          <w:rFonts w:ascii="Times New Roman" w:hAnsi="Times New Roman" w:cs="Times New Roman"/>
          <w:sz w:val="24"/>
          <w:szCs w:val="24"/>
        </w:rPr>
        <w:t>oy Mistress”</w:t>
      </w:r>
    </w:p>
    <w:p w:rsidR="008F7218" w:rsidRDefault="004C3BA1" w:rsidP="00AF6A2F">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Sensual acts have been </w:t>
      </w:r>
      <w:r w:rsidR="00280323">
        <w:rPr>
          <w:rFonts w:ascii="Times New Roman" w:hAnsi="Times New Roman" w:cs="Times New Roman"/>
          <w:sz w:val="24"/>
          <w:szCs w:val="24"/>
        </w:rPr>
        <w:t xml:space="preserve">a popular </w:t>
      </w:r>
      <w:r>
        <w:rPr>
          <w:rFonts w:ascii="Times New Roman" w:hAnsi="Times New Roman" w:cs="Times New Roman"/>
          <w:sz w:val="24"/>
          <w:szCs w:val="24"/>
        </w:rPr>
        <w:t xml:space="preserve">subject </w:t>
      </w:r>
      <w:r w:rsidR="00280323">
        <w:rPr>
          <w:rFonts w:ascii="Times New Roman" w:hAnsi="Times New Roman" w:cs="Times New Roman"/>
          <w:sz w:val="24"/>
          <w:szCs w:val="24"/>
        </w:rPr>
        <w:t>in writing</w:t>
      </w:r>
      <w:r>
        <w:rPr>
          <w:rFonts w:ascii="Times New Roman" w:hAnsi="Times New Roman" w:cs="Times New Roman"/>
          <w:sz w:val="24"/>
          <w:szCs w:val="24"/>
        </w:rPr>
        <w:t xml:space="preserve"> since man</w:t>
      </w:r>
      <w:r w:rsidR="00280323">
        <w:rPr>
          <w:rFonts w:ascii="Times New Roman" w:hAnsi="Times New Roman" w:cs="Times New Roman"/>
          <w:sz w:val="24"/>
          <w:szCs w:val="24"/>
        </w:rPr>
        <w:t xml:space="preserve"> had</w:t>
      </w:r>
      <w:r>
        <w:rPr>
          <w:rFonts w:ascii="Times New Roman" w:hAnsi="Times New Roman" w:cs="Times New Roman"/>
          <w:sz w:val="24"/>
          <w:szCs w:val="24"/>
        </w:rPr>
        <w:t xml:space="preserve"> first </w:t>
      </w:r>
      <w:r w:rsidR="00280323">
        <w:rPr>
          <w:rFonts w:ascii="Times New Roman" w:hAnsi="Times New Roman" w:cs="Times New Roman"/>
          <w:sz w:val="24"/>
          <w:szCs w:val="24"/>
        </w:rPr>
        <w:t>begun to put</w:t>
      </w:r>
      <w:r w:rsidR="00E80177">
        <w:rPr>
          <w:rFonts w:ascii="Times New Roman" w:hAnsi="Times New Roman" w:cs="Times New Roman"/>
          <w:sz w:val="24"/>
          <w:szCs w:val="24"/>
        </w:rPr>
        <w:t xml:space="preserve"> words down on </w:t>
      </w:r>
      <w:r w:rsidR="00280323">
        <w:rPr>
          <w:rFonts w:ascii="Times New Roman" w:hAnsi="Times New Roman" w:cs="Times New Roman"/>
          <w:sz w:val="24"/>
          <w:szCs w:val="24"/>
        </w:rPr>
        <w:t>paper</w:t>
      </w:r>
      <w:r>
        <w:rPr>
          <w:rFonts w:ascii="Times New Roman" w:hAnsi="Times New Roman" w:cs="Times New Roman"/>
          <w:sz w:val="24"/>
          <w:szCs w:val="24"/>
        </w:rPr>
        <w:t xml:space="preserve">. </w:t>
      </w:r>
      <w:r w:rsidR="00280323">
        <w:rPr>
          <w:rFonts w:ascii="Times New Roman" w:hAnsi="Times New Roman" w:cs="Times New Roman"/>
          <w:sz w:val="24"/>
          <w:szCs w:val="24"/>
        </w:rPr>
        <w:t>I</w:t>
      </w:r>
      <w:r w:rsidR="00E80177">
        <w:rPr>
          <w:rFonts w:ascii="Times New Roman" w:hAnsi="Times New Roman" w:cs="Times New Roman"/>
          <w:sz w:val="24"/>
          <w:szCs w:val="24"/>
        </w:rPr>
        <w:t xml:space="preserve">t was considered taboo to write </w:t>
      </w:r>
      <w:r w:rsidR="00280323">
        <w:rPr>
          <w:rFonts w:ascii="Times New Roman" w:hAnsi="Times New Roman" w:cs="Times New Roman"/>
          <w:sz w:val="24"/>
          <w:szCs w:val="24"/>
        </w:rPr>
        <w:t>‘</w:t>
      </w:r>
      <w:r w:rsidR="00E80177">
        <w:rPr>
          <w:rFonts w:ascii="Times New Roman" w:hAnsi="Times New Roman" w:cs="Times New Roman"/>
          <w:sz w:val="24"/>
          <w:szCs w:val="24"/>
        </w:rPr>
        <w:t>out-and-out</w:t>
      </w:r>
      <w:r w:rsidR="00280323">
        <w:rPr>
          <w:rFonts w:ascii="Times New Roman" w:hAnsi="Times New Roman" w:cs="Times New Roman"/>
          <w:sz w:val="24"/>
          <w:szCs w:val="24"/>
        </w:rPr>
        <w:t>’</w:t>
      </w:r>
      <w:r w:rsidR="00E80177">
        <w:rPr>
          <w:rFonts w:ascii="Times New Roman" w:hAnsi="Times New Roman" w:cs="Times New Roman"/>
          <w:sz w:val="24"/>
          <w:szCs w:val="24"/>
        </w:rPr>
        <w:t xml:space="preserve"> about intercourse in popular literature</w:t>
      </w:r>
      <w:r w:rsidR="001E6ACF">
        <w:rPr>
          <w:rFonts w:ascii="Times New Roman" w:hAnsi="Times New Roman" w:cs="Times New Roman"/>
          <w:sz w:val="24"/>
          <w:szCs w:val="24"/>
        </w:rPr>
        <w:t xml:space="preserve"> and so, w</w:t>
      </w:r>
      <w:r w:rsidR="00E80177">
        <w:rPr>
          <w:rFonts w:ascii="Times New Roman" w:hAnsi="Times New Roman" w:cs="Times New Roman"/>
          <w:sz w:val="24"/>
          <w:szCs w:val="24"/>
        </w:rPr>
        <w:t xml:space="preserve">riters aware of this fact, found ways to appropriately and sensibly discuss sensual activities. </w:t>
      </w:r>
      <w:r w:rsidR="00AF6A2F">
        <w:rPr>
          <w:rFonts w:ascii="Times New Roman" w:hAnsi="Times New Roman" w:cs="Times New Roman"/>
          <w:sz w:val="24"/>
          <w:szCs w:val="24"/>
        </w:rPr>
        <w:t xml:space="preserve">Other writers, such as Andrew Marvell, were more upfront when talking about subjects of a sexual nature. In </w:t>
      </w:r>
      <w:r w:rsidR="00A53461">
        <w:rPr>
          <w:rFonts w:ascii="Times New Roman" w:hAnsi="Times New Roman" w:cs="Times New Roman"/>
          <w:sz w:val="24"/>
          <w:szCs w:val="24"/>
        </w:rPr>
        <w:t xml:space="preserve">Marvell’s </w:t>
      </w:r>
      <w:r w:rsidR="00AF6A2F">
        <w:rPr>
          <w:rFonts w:ascii="Times New Roman" w:hAnsi="Times New Roman" w:cs="Times New Roman"/>
          <w:sz w:val="24"/>
          <w:szCs w:val="24"/>
        </w:rPr>
        <w:t xml:space="preserve">poem </w:t>
      </w:r>
      <w:r w:rsidR="00E80177">
        <w:rPr>
          <w:rFonts w:ascii="Times New Roman" w:hAnsi="Times New Roman" w:cs="Times New Roman"/>
          <w:sz w:val="24"/>
          <w:szCs w:val="24"/>
        </w:rPr>
        <w:t>“</w:t>
      </w:r>
      <w:r w:rsidR="00EF7849">
        <w:rPr>
          <w:rFonts w:ascii="Times New Roman" w:hAnsi="Times New Roman" w:cs="Times New Roman"/>
          <w:sz w:val="24"/>
          <w:szCs w:val="24"/>
        </w:rPr>
        <w:t>To His C</w:t>
      </w:r>
      <w:r w:rsidR="00E80177">
        <w:rPr>
          <w:rFonts w:ascii="Times New Roman" w:hAnsi="Times New Roman" w:cs="Times New Roman"/>
          <w:sz w:val="24"/>
          <w:szCs w:val="24"/>
        </w:rPr>
        <w:t>oy Mistress”</w:t>
      </w:r>
      <w:r w:rsidR="00A53461">
        <w:rPr>
          <w:rFonts w:ascii="Times New Roman" w:hAnsi="Times New Roman" w:cs="Times New Roman"/>
          <w:sz w:val="24"/>
          <w:szCs w:val="24"/>
        </w:rPr>
        <w:t>,</w:t>
      </w:r>
      <w:r w:rsidR="00AF6A2F">
        <w:rPr>
          <w:rFonts w:ascii="Times New Roman" w:hAnsi="Times New Roman" w:cs="Times New Roman"/>
          <w:sz w:val="24"/>
          <w:szCs w:val="24"/>
        </w:rPr>
        <w:t xml:space="preserve"> the narrator is being more open with his intentions because he feels that both his and his lover’s youth and beauty are fading</w:t>
      </w:r>
      <w:r w:rsidR="00E80177">
        <w:rPr>
          <w:rFonts w:ascii="Times New Roman" w:hAnsi="Times New Roman" w:cs="Times New Roman"/>
          <w:sz w:val="24"/>
          <w:szCs w:val="24"/>
        </w:rPr>
        <w:t xml:space="preserve">. </w:t>
      </w:r>
      <w:r w:rsidR="001E6ACF">
        <w:rPr>
          <w:rFonts w:ascii="Times New Roman" w:hAnsi="Times New Roman" w:cs="Times New Roman"/>
          <w:sz w:val="24"/>
          <w:szCs w:val="24"/>
        </w:rPr>
        <w:t xml:space="preserve">The </w:t>
      </w:r>
      <w:r w:rsidR="00A53461">
        <w:rPr>
          <w:rFonts w:ascii="Times New Roman" w:hAnsi="Times New Roman" w:cs="Times New Roman"/>
          <w:sz w:val="24"/>
          <w:szCs w:val="24"/>
        </w:rPr>
        <w:t>speaker in</w:t>
      </w:r>
      <w:r w:rsidR="00AF6A2F">
        <w:rPr>
          <w:rFonts w:ascii="Times New Roman" w:hAnsi="Times New Roman" w:cs="Times New Roman"/>
          <w:sz w:val="24"/>
          <w:szCs w:val="24"/>
        </w:rPr>
        <w:t xml:space="preserve"> this poem</w:t>
      </w:r>
      <w:r w:rsidR="001E6ACF">
        <w:rPr>
          <w:rFonts w:ascii="Times New Roman" w:hAnsi="Times New Roman" w:cs="Times New Roman"/>
          <w:sz w:val="24"/>
          <w:szCs w:val="24"/>
        </w:rPr>
        <w:t xml:space="preserve"> considers</w:t>
      </w:r>
      <w:r w:rsidR="00AF6A2F">
        <w:rPr>
          <w:rFonts w:ascii="Times New Roman" w:hAnsi="Times New Roman" w:cs="Times New Roman"/>
          <w:sz w:val="24"/>
          <w:szCs w:val="24"/>
        </w:rPr>
        <w:t xml:space="preserve"> time </w:t>
      </w:r>
      <w:r w:rsidR="001E6ACF">
        <w:rPr>
          <w:rFonts w:ascii="Times New Roman" w:hAnsi="Times New Roman" w:cs="Times New Roman"/>
          <w:sz w:val="24"/>
          <w:szCs w:val="24"/>
        </w:rPr>
        <w:t xml:space="preserve">to be </w:t>
      </w:r>
      <w:r w:rsidR="00AF6A2F">
        <w:rPr>
          <w:rFonts w:ascii="Times New Roman" w:hAnsi="Times New Roman" w:cs="Times New Roman"/>
          <w:sz w:val="24"/>
          <w:szCs w:val="24"/>
        </w:rPr>
        <w:t xml:space="preserve">of the essence so </w:t>
      </w:r>
      <w:ins w:id="1" w:author="Owner" w:date="2010-01-04T18:14:00Z">
        <w:r w:rsidR="00DB22FC">
          <w:rPr>
            <w:rFonts w:ascii="Times New Roman" w:hAnsi="Times New Roman" w:cs="Times New Roman"/>
            <w:sz w:val="24"/>
            <w:szCs w:val="24"/>
          </w:rPr>
          <w:t xml:space="preserve">sensibility </w:t>
        </w:r>
      </w:ins>
      <w:commentRangeStart w:id="2"/>
      <w:del w:id="3" w:author="Owner" w:date="2010-01-04T18:14:00Z">
        <w:r w:rsidR="00AF6A2F" w:rsidDel="00DB22FC">
          <w:rPr>
            <w:rFonts w:ascii="Times New Roman" w:hAnsi="Times New Roman" w:cs="Times New Roman"/>
            <w:sz w:val="24"/>
            <w:szCs w:val="24"/>
          </w:rPr>
          <w:delText xml:space="preserve">sensibly </w:delText>
        </w:r>
        <w:commentRangeEnd w:id="2"/>
        <w:r w:rsidR="007D21B8" w:rsidDel="00DB22FC">
          <w:rPr>
            <w:rStyle w:val="CommentReference"/>
          </w:rPr>
          <w:commentReference w:id="2"/>
        </w:r>
      </w:del>
      <w:r w:rsidR="00AF6A2F">
        <w:rPr>
          <w:rFonts w:ascii="Times New Roman" w:hAnsi="Times New Roman" w:cs="Times New Roman"/>
          <w:sz w:val="24"/>
          <w:szCs w:val="24"/>
        </w:rPr>
        <w:t xml:space="preserve">must be sacrificed. </w:t>
      </w:r>
      <w:del w:id="4" w:author=" " w:date="2009-12-16T17:43:00Z">
        <w:r w:rsidR="00E80177" w:rsidDel="007D21B8">
          <w:rPr>
            <w:rFonts w:ascii="Times New Roman" w:hAnsi="Times New Roman" w:cs="Times New Roman"/>
            <w:sz w:val="24"/>
            <w:szCs w:val="24"/>
          </w:rPr>
          <w:delText xml:space="preserve">Marvell, </w:delText>
        </w:r>
        <w:r w:rsidR="00095EBA" w:rsidDel="007D21B8">
          <w:rPr>
            <w:rFonts w:ascii="Times New Roman" w:hAnsi="Times New Roman" w:cs="Times New Roman"/>
            <w:sz w:val="24"/>
            <w:szCs w:val="24"/>
          </w:rPr>
          <w:delText xml:space="preserve">all </w:delText>
        </w:r>
        <w:r w:rsidR="00E80177" w:rsidDel="007D21B8">
          <w:rPr>
            <w:rFonts w:ascii="Times New Roman" w:hAnsi="Times New Roman" w:cs="Times New Roman"/>
            <w:sz w:val="24"/>
            <w:szCs w:val="24"/>
          </w:rPr>
          <w:delText xml:space="preserve">writers, utilized many literary devices to portray his ideas. </w:delText>
        </w:r>
      </w:del>
      <w:r w:rsidR="00E80177">
        <w:rPr>
          <w:rFonts w:ascii="Times New Roman" w:hAnsi="Times New Roman" w:cs="Times New Roman"/>
          <w:sz w:val="24"/>
          <w:szCs w:val="24"/>
        </w:rPr>
        <w:t>“</w:t>
      </w:r>
      <w:r w:rsidR="00EF7849">
        <w:rPr>
          <w:rFonts w:ascii="Times New Roman" w:hAnsi="Times New Roman" w:cs="Times New Roman"/>
          <w:sz w:val="24"/>
          <w:szCs w:val="24"/>
        </w:rPr>
        <w:t>To His C</w:t>
      </w:r>
      <w:r w:rsidR="00E80177">
        <w:rPr>
          <w:rFonts w:ascii="Times New Roman" w:hAnsi="Times New Roman" w:cs="Times New Roman"/>
          <w:sz w:val="24"/>
          <w:szCs w:val="24"/>
        </w:rPr>
        <w:t>oy Mistress” uses imagery, forms of figurative language, a</w:t>
      </w:r>
      <w:r w:rsidR="00AF6A2F">
        <w:rPr>
          <w:rFonts w:ascii="Times New Roman" w:hAnsi="Times New Roman" w:cs="Times New Roman"/>
          <w:sz w:val="24"/>
          <w:szCs w:val="24"/>
        </w:rPr>
        <w:t>nd rhyme to show</w:t>
      </w:r>
      <w:r w:rsidR="003B41AE">
        <w:rPr>
          <w:rFonts w:ascii="Times New Roman" w:hAnsi="Times New Roman" w:cs="Times New Roman"/>
          <w:sz w:val="24"/>
          <w:szCs w:val="24"/>
        </w:rPr>
        <w:t xml:space="preserve"> how</w:t>
      </w:r>
      <w:r w:rsidR="00AF6A2F">
        <w:rPr>
          <w:rFonts w:ascii="Times New Roman" w:hAnsi="Times New Roman" w:cs="Times New Roman"/>
          <w:sz w:val="24"/>
          <w:szCs w:val="24"/>
        </w:rPr>
        <w:t xml:space="preserve"> men often rush</w:t>
      </w:r>
      <w:r w:rsidR="00E80177">
        <w:rPr>
          <w:rFonts w:ascii="Times New Roman" w:hAnsi="Times New Roman" w:cs="Times New Roman"/>
          <w:sz w:val="24"/>
          <w:szCs w:val="24"/>
        </w:rPr>
        <w:t xml:space="preserve"> their lovers into sensual acts. </w:t>
      </w:r>
    </w:p>
    <w:p w:rsidR="00AF6A2F" w:rsidRDefault="00AF6A2F" w:rsidP="004C3BA1">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Imagery </w:t>
      </w:r>
      <w:r w:rsidR="00EF7849">
        <w:rPr>
          <w:rFonts w:ascii="Times New Roman" w:hAnsi="Times New Roman" w:cs="Times New Roman"/>
          <w:sz w:val="24"/>
          <w:szCs w:val="24"/>
        </w:rPr>
        <w:t xml:space="preserve">is a device that </w:t>
      </w:r>
      <w:r w:rsidR="00A36A94">
        <w:rPr>
          <w:rFonts w:ascii="Times New Roman" w:hAnsi="Times New Roman" w:cs="Times New Roman"/>
          <w:sz w:val="24"/>
          <w:szCs w:val="24"/>
        </w:rPr>
        <w:t>is capable of</w:t>
      </w:r>
      <w:r w:rsidR="00095EBA">
        <w:rPr>
          <w:rFonts w:ascii="Times New Roman" w:hAnsi="Times New Roman" w:cs="Times New Roman"/>
          <w:sz w:val="24"/>
          <w:szCs w:val="24"/>
        </w:rPr>
        <w:t xml:space="preserve"> </w:t>
      </w:r>
      <w:r w:rsidR="00A36A94">
        <w:rPr>
          <w:rFonts w:ascii="Times New Roman" w:hAnsi="Times New Roman" w:cs="Times New Roman"/>
          <w:sz w:val="24"/>
          <w:szCs w:val="24"/>
        </w:rPr>
        <w:t>entertaining a reader’s</w:t>
      </w:r>
      <w:r w:rsidR="00EF7849">
        <w:rPr>
          <w:rFonts w:ascii="Times New Roman" w:hAnsi="Times New Roman" w:cs="Times New Roman"/>
          <w:sz w:val="24"/>
          <w:szCs w:val="24"/>
        </w:rPr>
        <w:t xml:space="preserve"> </w:t>
      </w:r>
      <w:r w:rsidR="00A36A94">
        <w:rPr>
          <w:rFonts w:ascii="Times New Roman" w:hAnsi="Times New Roman" w:cs="Times New Roman"/>
          <w:sz w:val="24"/>
          <w:szCs w:val="24"/>
        </w:rPr>
        <w:t xml:space="preserve">literary </w:t>
      </w:r>
      <w:r w:rsidR="00EF7849">
        <w:rPr>
          <w:rFonts w:ascii="Times New Roman" w:hAnsi="Times New Roman" w:cs="Times New Roman"/>
          <w:sz w:val="24"/>
          <w:szCs w:val="24"/>
        </w:rPr>
        <w:t>senses. Imagery allows the narrator to effectively and quickly portray his views and ideas</w:t>
      </w:r>
      <w:commentRangeStart w:id="5"/>
      <w:ins w:id="6" w:author=" " w:date="2009-12-16T17:43:00Z">
        <w:r w:rsidR="007D21B8">
          <w:rPr>
            <w:rFonts w:ascii="Times New Roman" w:hAnsi="Times New Roman" w:cs="Times New Roman"/>
            <w:sz w:val="24"/>
            <w:szCs w:val="24"/>
          </w:rPr>
          <w:t xml:space="preserve">. </w:t>
        </w:r>
      </w:ins>
      <w:r w:rsidR="00EF7849">
        <w:rPr>
          <w:rFonts w:ascii="Times New Roman" w:hAnsi="Times New Roman" w:cs="Times New Roman"/>
          <w:sz w:val="24"/>
          <w:szCs w:val="24"/>
        </w:rPr>
        <w:t xml:space="preserve">For example, </w:t>
      </w:r>
      <w:ins w:id="7" w:author="Owner" w:date="2010-01-04T18:15:00Z">
        <w:r w:rsidR="00DB22FC">
          <w:rPr>
            <w:rFonts w:ascii="Times New Roman" w:hAnsi="Times New Roman" w:cs="Times New Roman"/>
            <w:sz w:val="24"/>
            <w:szCs w:val="24"/>
          </w:rPr>
          <w:t xml:space="preserve">time is running out for the speaker and his lover, so </w:t>
        </w:r>
      </w:ins>
      <w:r w:rsidR="00EF7849">
        <w:rPr>
          <w:rFonts w:ascii="Times New Roman" w:hAnsi="Times New Roman" w:cs="Times New Roman"/>
          <w:sz w:val="24"/>
          <w:szCs w:val="24"/>
        </w:rPr>
        <w:t>the narrator tells his lover he can feel “[t]ime’s wingèd chariot drawing near” (22).</w:t>
      </w:r>
      <w:r w:rsidR="00EF7849" w:rsidRPr="00EF7849">
        <w:rPr>
          <w:rFonts w:ascii="Times New Roman" w:hAnsi="Times New Roman" w:cs="Times New Roman"/>
          <w:sz w:val="24"/>
          <w:szCs w:val="24"/>
        </w:rPr>
        <w:t xml:space="preserve"> </w:t>
      </w:r>
      <w:commentRangeEnd w:id="5"/>
      <w:r w:rsidR="007D21B8">
        <w:rPr>
          <w:rStyle w:val="CommentReference"/>
        </w:rPr>
        <w:commentReference w:id="5"/>
      </w:r>
      <w:r w:rsidR="00EF7849">
        <w:rPr>
          <w:rFonts w:ascii="Times New Roman" w:hAnsi="Times New Roman" w:cs="Times New Roman"/>
          <w:sz w:val="24"/>
          <w:szCs w:val="24"/>
        </w:rPr>
        <w:t>Th</w:t>
      </w:r>
      <w:r w:rsidR="00503EDA">
        <w:rPr>
          <w:rFonts w:ascii="Times New Roman" w:hAnsi="Times New Roman" w:cs="Times New Roman"/>
          <w:sz w:val="24"/>
          <w:szCs w:val="24"/>
        </w:rPr>
        <w:t>e speaker, a</w:t>
      </w:r>
      <w:r w:rsidR="00EF7849">
        <w:rPr>
          <w:rFonts w:ascii="Times New Roman" w:hAnsi="Times New Roman" w:cs="Times New Roman"/>
          <w:sz w:val="24"/>
          <w:szCs w:val="24"/>
        </w:rPr>
        <w:t xml:space="preserve"> young lover</w:t>
      </w:r>
      <w:r w:rsidR="00503EDA">
        <w:rPr>
          <w:rFonts w:ascii="Times New Roman" w:hAnsi="Times New Roman" w:cs="Times New Roman"/>
          <w:sz w:val="24"/>
          <w:szCs w:val="24"/>
        </w:rPr>
        <w:t>,</w:t>
      </w:r>
      <w:r w:rsidR="00EF7849">
        <w:rPr>
          <w:rFonts w:ascii="Times New Roman" w:hAnsi="Times New Roman" w:cs="Times New Roman"/>
          <w:sz w:val="24"/>
          <w:szCs w:val="24"/>
        </w:rPr>
        <w:t xml:space="preserve"> wants to have sensual relations with </w:t>
      </w:r>
      <w:ins w:id="8" w:author=" " w:date="2009-12-16T17:44:00Z">
        <w:r w:rsidR="007D21B8">
          <w:rPr>
            <w:rFonts w:ascii="Times New Roman" w:hAnsi="Times New Roman" w:cs="Times New Roman"/>
            <w:sz w:val="24"/>
            <w:szCs w:val="24"/>
          </w:rPr>
          <w:t xml:space="preserve">his </w:t>
        </w:r>
      </w:ins>
      <w:r w:rsidR="0025597A">
        <w:rPr>
          <w:rFonts w:ascii="Times New Roman" w:hAnsi="Times New Roman" w:cs="Times New Roman"/>
          <w:sz w:val="24"/>
          <w:szCs w:val="24"/>
        </w:rPr>
        <w:t>beloved</w:t>
      </w:r>
      <w:r w:rsidR="00EF7849">
        <w:rPr>
          <w:rFonts w:ascii="Times New Roman" w:hAnsi="Times New Roman" w:cs="Times New Roman"/>
          <w:sz w:val="24"/>
          <w:szCs w:val="24"/>
        </w:rPr>
        <w:t xml:space="preserve"> </w:t>
      </w:r>
      <w:r w:rsidR="0025597A">
        <w:rPr>
          <w:rFonts w:ascii="Times New Roman" w:hAnsi="Times New Roman" w:cs="Times New Roman"/>
          <w:sz w:val="24"/>
          <w:szCs w:val="24"/>
        </w:rPr>
        <w:t xml:space="preserve">since </w:t>
      </w:r>
      <w:r w:rsidR="00EF7849">
        <w:rPr>
          <w:rFonts w:ascii="Times New Roman" w:hAnsi="Times New Roman" w:cs="Times New Roman"/>
          <w:sz w:val="24"/>
          <w:szCs w:val="24"/>
        </w:rPr>
        <w:t xml:space="preserve">time is running short in </w:t>
      </w:r>
      <w:r w:rsidR="0025597A">
        <w:rPr>
          <w:rFonts w:ascii="Times New Roman" w:hAnsi="Times New Roman" w:cs="Times New Roman"/>
          <w:sz w:val="24"/>
          <w:szCs w:val="24"/>
        </w:rPr>
        <w:t>his</w:t>
      </w:r>
      <w:r w:rsidR="00EF7849">
        <w:rPr>
          <w:rFonts w:ascii="Times New Roman" w:hAnsi="Times New Roman" w:cs="Times New Roman"/>
          <w:sz w:val="24"/>
          <w:szCs w:val="24"/>
        </w:rPr>
        <w:t xml:space="preserve"> eyes.</w:t>
      </w:r>
      <w:r w:rsidR="00095682">
        <w:rPr>
          <w:rFonts w:ascii="Times New Roman" w:hAnsi="Times New Roman" w:cs="Times New Roman"/>
          <w:sz w:val="24"/>
          <w:szCs w:val="24"/>
        </w:rPr>
        <w:t xml:space="preserve"> He wants to portray to </w:t>
      </w:r>
      <w:r w:rsidR="0025597A">
        <w:rPr>
          <w:rFonts w:ascii="Times New Roman" w:hAnsi="Times New Roman" w:cs="Times New Roman"/>
          <w:sz w:val="24"/>
          <w:szCs w:val="24"/>
        </w:rPr>
        <w:t xml:space="preserve">her </w:t>
      </w:r>
      <w:r w:rsidR="00095682">
        <w:rPr>
          <w:rFonts w:ascii="Times New Roman" w:hAnsi="Times New Roman" w:cs="Times New Roman"/>
          <w:sz w:val="24"/>
          <w:szCs w:val="24"/>
        </w:rPr>
        <w:t>the sense of urgency</w:t>
      </w:r>
      <w:r w:rsidR="0025597A">
        <w:rPr>
          <w:rFonts w:ascii="Times New Roman" w:hAnsi="Times New Roman" w:cs="Times New Roman"/>
          <w:sz w:val="24"/>
          <w:szCs w:val="24"/>
        </w:rPr>
        <w:t xml:space="preserve"> that</w:t>
      </w:r>
      <w:r w:rsidR="00095682">
        <w:rPr>
          <w:rFonts w:ascii="Times New Roman" w:hAnsi="Times New Roman" w:cs="Times New Roman"/>
          <w:sz w:val="24"/>
          <w:szCs w:val="24"/>
        </w:rPr>
        <w:t xml:space="preserve"> he feels. </w:t>
      </w:r>
      <w:commentRangeStart w:id="9"/>
      <w:r w:rsidR="00ED7B91">
        <w:rPr>
          <w:rFonts w:ascii="Times New Roman" w:hAnsi="Times New Roman" w:cs="Times New Roman"/>
          <w:sz w:val="24"/>
          <w:szCs w:val="24"/>
        </w:rPr>
        <w:t xml:space="preserve">The </w:t>
      </w:r>
      <w:r w:rsidR="0025597A">
        <w:rPr>
          <w:rFonts w:ascii="Times New Roman" w:hAnsi="Times New Roman" w:cs="Times New Roman"/>
          <w:sz w:val="24"/>
          <w:szCs w:val="24"/>
        </w:rPr>
        <w:t>speaker also tells</w:t>
      </w:r>
      <w:r w:rsidR="00ED7B91">
        <w:rPr>
          <w:rFonts w:ascii="Times New Roman" w:hAnsi="Times New Roman" w:cs="Times New Roman"/>
          <w:sz w:val="24"/>
          <w:szCs w:val="24"/>
        </w:rPr>
        <w:t xml:space="preserve"> </w:t>
      </w:r>
      <w:r w:rsidR="0025597A">
        <w:rPr>
          <w:rFonts w:ascii="Times New Roman" w:hAnsi="Times New Roman" w:cs="Times New Roman"/>
          <w:sz w:val="24"/>
          <w:szCs w:val="24"/>
        </w:rPr>
        <w:t>her</w:t>
      </w:r>
      <w:r w:rsidR="00ED7B91">
        <w:rPr>
          <w:rFonts w:ascii="Times New Roman" w:hAnsi="Times New Roman" w:cs="Times New Roman"/>
          <w:sz w:val="24"/>
          <w:szCs w:val="24"/>
        </w:rPr>
        <w:t xml:space="preserve"> that “all [his] lust” will turn “into ashes”</w:t>
      </w:r>
      <w:r w:rsidR="00095682">
        <w:rPr>
          <w:rFonts w:ascii="Times New Roman" w:hAnsi="Times New Roman" w:cs="Times New Roman"/>
          <w:sz w:val="24"/>
          <w:szCs w:val="24"/>
        </w:rPr>
        <w:t xml:space="preserve"> (30). </w:t>
      </w:r>
      <w:commentRangeEnd w:id="9"/>
      <w:r w:rsidR="007D21B8">
        <w:rPr>
          <w:rStyle w:val="CommentReference"/>
        </w:rPr>
        <w:commentReference w:id="9"/>
      </w:r>
      <w:r w:rsidR="00D600E0">
        <w:rPr>
          <w:rFonts w:ascii="Times New Roman" w:hAnsi="Times New Roman" w:cs="Times New Roman"/>
          <w:sz w:val="24"/>
          <w:szCs w:val="24"/>
        </w:rPr>
        <w:t xml:space="preserve">Also, </w:t>
      </w:r>
      <w:r w:rsidR="00095EBA">
        <w:rPr>
          <w:rFonts w:ascii="Times New Roman" w:hAnsi="Times New Roman" w:cs="Times New Roman"/>
          <w:sz w:val="24"/>
          <w:szCs w:val="24"/>
        </w:rPr>
        <w:t>t</w:t>
      </w:r>
      <w:r w:rsidR="00095682">
        <w:rPr>
          <w:rFonts w:ascii="Times New Roman" w:hAnsi="Times New Roman" w:cs="Times New Roman"/>
          <w:sz w:val="24"/>
          <w:szCs w:val="24"/>
        </w:rPr>
        <w:t xml:space="preserve">he narrator wishes to </w:t>
      </w:r>
      <w:r w:rsidR="00752380">
        <w:rPr>
          <w:rFonts w:ascii="Times New Roman" w:hAnsi="Times New Roman" w:cs="Times New Roman"/>
          <w:sz w:val="24"/>
          <w:szCs w:val="24"/>
        </w:rPr>
        <w:t>viv</w:t>
      </w:r>
      <w:r w:rsidR="00ED7B91">
        <w:rPr>
          <w:rFonts w:ascii="Times New Roman" w:hAnsi="Times New Roman" w:cs="Times New Roman"/>
          <w:sz w:val="24"/>
          <w:szCs w:val="24"/>
        </w:rPr>
        <w:t xml:space="preserve">idly depict how his </w:t>
      </w:r>
      <w:del w:id="10" w:author=" " w:date="2009-12-16T17:45:00Z">
        <w:r w:rsidR="00ED7B91" w:rsidDel="007D21B8">
          <w:rPr>
            <w:rFonts w:ascii="Times New Roman" w:hAnsi="Times New Roman" w:cs="Times New Roman"/>
            <w:sz w:val="24"/>
            <w:szCs w:val="24"/>
          </w:rPr>
          <w:delText xml:space="preserve">want </w:delText>
        </w:r>
      </w:del>
      <w:r w:rsidR="00D600E0">
        <w:rPr>
          <w:rFonts w:ascii="Times New Roman" w:hAnsi="Times New Roman" w:cs="Times New Roman"/>
          <w:sz w:val="24"/>
          <w:szCs w:val="24"/>
        </w:rPr>
        <w:t xml:space="preserve">desire </w:t>
      </w:r>
      <w:r w:rsidR="00ED7B91">
        <w:rPr>
          <w:rFonts w:ascii="Times New Roman" w:hAnsi="Times New Roman" w:cs="Times New Roman"/>
          <w:sz w:val="24"/>
          <w:szCs w:val="24"/>
        </w:rPr>
        <w:t>for his lover will burn and die if they wait to engage in sensual acts. This young man is in the prime of his life and wants to be intimate now</w:t>
      </w:r>
      <w:r w:rsidR="00D600E0">
        <w:rPr>
          <w:rFonts w:ascii="Times New Roman" w:hAnsi="Times New Roman" w:cs="Times New Roman"/>
          <w:sz w:val="24"/>
          <w:szCs w:val="24"/>
        </w:rPr>
        <w:t>--</w:t>
      </w:r>
      <w:r w:rsidR="00ED7B91">
        <w:rPr>
          <w:rFonts w:ascii="Times New Roman" w:hAnsi="Times New Roman" w:cs="Times New Roman"/>
          <w:sz w:val="24"/>
          <w:szCs w:val="24"/>
        </w:rPr>
        <w:t>to achieve his goal</w:t>
      </w:r>
      <w:r w:rsidR="00D600E0">
        <w:rPr>
          <w:rFonts w:ascii="Times New Roman" w:hAnsi="Times New Roman" w:cs="Times New Roman"/>
          <w:sz w:val="24"/>
          <w:szCs w:val="24"/>
        </w:rPr>
        <w:t>,</w:t>
      </w:r>
      <w:r w:rsidR="00ED7B91">
        <w:rPr>
          <w:rFonts w:ascii="Times New Roman" w:hAnsi="Times New Roman" w:cs="Times New Roman"/>
          <w:sz w:val="24"/>
          <w:szCs w:val="24"/>
        </w:rPr>
        <w:t xml:space="preserve"> he must vibrantly describe his feelings so that his lover will </w:t>
      </w:r>
      <w:r w:rsidR="00ED7B91">
        <w:rPr>
          <w:rFonts w:ascii="Times New Roman" w:hAnsi="Times New Roman" w:cs="Times New Roman"/>
          <w:sz w:val="24"/>
          <w:szCs w:val="24"/>
        </w:rPr>
        <w:lastRenderedPageBreak/>
        <w:t xml:space="preserve">acquiesce to his request.  Imagery is an appropriate choice for “To His Coy Mistress” because the narrator does not want to </w:t>
      </w:r>
      <w:r w:rsidR="00D600E0">
        <w:rPr>
          <w:rFonts w:ascii="Times New Roman" w:hAnsi="Times New Roman" w:cs="Times New Roman"/>
          <w:sz w:val="24"/>
          <w:szCs w:val="24"/>
        </w:rPr>
        <w:t xml:space="preserve">waste </w:t>
      </w:r>
      <w:r w:rsidR="00ED7B91">
        <w:rPr>
          <w:rFonts w:ascii="Times New Roman" w:hAnsi="Times New Roman" w:cs="Times New Roman"/>
          <w:sz w:val="24"/>
          <w:szCs w:val="24"/>
        </w:rPr>
        <w:t>any time.</w:t>
      </w:r>
    </w:p>
    <w:p w:rsidR="00DB22FC" w:rsidRDefault="00F624B4" w:rsidP="00DB22FC">
      <w:pPr>
        <w:rPr>
          <w:ins w:id="11" w:author="Owner" w:date="2010-01-04T18:21:00Z"/>
          <w:rFonts w:ascii="Times New Roman" w:hAnsi="Times New Roman" w:cs="Times New Roman"/>
          <w:sz w:val="24"/>
          <w:szCs w:val="24"/>
        </w:rPr>
      </w:pPr>
      <w:r>
        <w:rPr>
          <w:rFonts w:ascii="Times New Roman" w:hAnsi="Times New Roman" w:cs="Times New Roman"/>
          <w:sz w:val="24"/>
          <w:szCs w:val="24"/>
        </w:rPr>
        <w:tab/>
      </w:r>
      <w:r w:rsidR="002F5E45">
        <w:rPr>
          <w:rFonts w:ascii="Times New Roman" w:hAnsi="Times New Roman" w:cs="Times New Roman"/>
          <w:sz w:val="24"/>
          <w:szCs w:val="24"/>
        </w:rPr>
        <w:t>Other</w:t>
      </w:r>
      <w:r>
        <w:rPr>
          <w:rFonts w:ascii="Times New Roman" w:hAnsi="Times New Roman" w:cs="Times New Roman"/>
          <w:sz w:val="24"/>
          <w:szCs w:val="24"/>
        </w:rPr>
        <w:t xml:space="preserve"> literary devices </w:t>
      </w:r>
      <w:r w:rsidR="00A73C19">
        <w:rPr>
          <w:rFonts w:ascii="Times New Roman" w:hAnsi="Times New Roman" w:cs="Times New Roman"/>
          <w:sz w:val="24"/>
          <w:szCs w:val="24"/>
        </w:rPr>
        <w:t xml:space="preserve">incorporated into </w:t>
      </w:r>
      <w:r>
        <w:rPr>
          <w:rFonts w:ascii="Times New Roman" w:hAnsi="Times New Roman" w:cs="Times New Roman"/>
          <w:sz w:val="24"/>
          <w:szCs w:val="24"/>
        </w:rPr>
        <w:t xml:space="preserve">“To His Coy Mistress” </w:t>
      </w:r>
      <w:r w:rsidR="002F5E45">
        <w:rPr>
          <w:rFonts w:ascii="Times New Roman" w:hAnsi="Times New Roman" w:cs="Times New Roman"/>
          <w:sz w:val="24"/>
          <w:szCs w:val="24"/>
        </w:rPr>
        <w:t xml:space="preserve">are simile and metonymy. </w:t>
      </w:r>
      <w:del w:id="12" w:author=" " w:date="2009-12-16T17:46:00Z">
        <w:r w:rsidR="007A19B3" w:rsidDel="007D21B8">
          <w:rPr>
            <w:rFonts w:ascii="Times New Roman" w:hAnsi="Times New Roman" w:cs="Times New Roman"/>
            <w:sz w:val="24"/>
            <w:szCs w:val="24"/>
          </w:rPr>
          <w:delText xml:space="preserve">Each </w:delText>
        </w:r>
        <w:r w:rsidR="002F5E45" w:rsidDel="007D21B8">
          <w:rPr>
            <w:rFonts w:ascii="Times New Roman" w:hAnsi="Times New Roman" w:cs="Times New Roman"/>
            <w:sz w:val="24"/>
            <w:szCs w:val="24"/>
          </w:rPr>
          <w:delText>of these tools are types of figurative language</w:delText>
        </w:r>
        <w:r w:rsidR="00A73C19" w:rsidDel="007D21B8">
          <w:rPr>
            <w:rFonts w:ascii="Times New Roman" w:hAnsi="Times New Roman" w:cs="Times New Roman"/>
            <w:sz w:val="24"/>
            <w:szCs w:val="24"/>
          </w:rPr>
          <w:delText xml:space="preserve">–a </w:delText>
        </w:r>
        <w:r w:rsidR="002F5E45" w:rsidDel="007D21B8">
          <w:rPr>
            <w:rFonts w:ascii="Times New Roman" w:hAnsi="Times New Roman" w:cs="Times New Roman"/>
            <w:sz w:val="24"/>
            <w:szCs w:val="24"/>
          </w:rPr>
          <w:delText xml:space="preserve">way of saying something </w:delText>
        </w:r>
        <w:r w:rsidR="00F947DD" w:rsidDel="007D21B8">
          <w:rPr>
            <w:rFonts w:ascii="Times New Roman" w:hAnsi="Times New Roman" w:cs="Times New Roman"/>
            <w:sz w:val="24"/>
            <w:szCs w:val="24"/>
          </w:rPr>
          <w:delText>in a more unconventional and symbolic way</w:delText>
        </w:r>
        <w:r w:rsidR="002F5E45" w:rsidDel="007D21B8">
          <w:rPr>
            <w:rFonts w:ascii="Times New Roman" w:hAnsi="Times New Roman" w:cs="Times New Roman"/>
            <w:sz w:val="24"/>
            <w:szCs w:val="24"/>
          </w:rPr>
          <w:delText>.</w:delText>
        </w:r>
      </w:del>
      <w:del w:id="13" w:author="Owner" w:date="2010-01-04T18:21:00Z">
        <w:r w:rsidR="002F5E45" w:rsidDel="00DB22FC">
          <w:rPr>
            <w:rFonts w:ascii="Times New Roman" w:hAnsi="Times New Roman" w:cs="Times New Roman"/>
            <w:sz w:val="24"/>
            <w:szCs w:val="24"/>
          </w:rPr>
          <w:delText xml:space="preserve"> </w:delText>
        </w:r>
      </w:del>
      <w:ins w:id="14" w:author="Owner" w:date="2010-01-04T18:21:00Z">
        <w:r w:rsidR="008F2017" w:rsidRPr="008F2017">
          <w:rPr>
            <w:rFonts w:ascii="Times New Roman" w:hAnsi="Times New Roman" w:cs="Times New Roman"/>
            <w:sz w:val="24"/>
            <w:szCs w:val="24"/>
            <w:rPrChange w:id="15" w:author="Owner" w:date="2010-01-04T18:21:00Z">
              <w:rPr>
                <w:rFonts w:ascii="Times New Roman" w:hAnsi="Times New Roman" w:cs="Times New Roman"/>
                <w:b/>
                <w:sz w:val="24"/>
                <w:szCs w:val="24"/>
              </w:rPr>
            </w:rPrChange>
          </w:rPr>
          <w:t>The use of these literary tools</w:t>
        </w:r>
        <w:r w:rsidR="00DB22FC" w:rsidRPr="00DB22FC">
          <w:rPr>
            <w:rFonts w:ascii="Times New Roman" w:hAnsi="Times New Roman" w:cs="Times New Roman"/>
            <w:sz w:val="24"/>
            <w:szCs w:val="24"/>
          </w:rPr>
          <w:t xml:space="preserve"> allows the young man to hell his lover what he wants and thinking without coming right out and </w:t>
        </w:r>
        <w:r w:rsidR="008F2017" w:rsidRPr="008F2017">
          <w:rPr>
            <w:rFonts w:ascii="Times New Roman" w:hAnsi="Times New Roman" w:cs="Times New Roman"/>
            <w:sz w:val="24"/>
            <w:szCs w:val="24"/>
            <w:rPrChange w:id="16" w:author="Owner" w:date="2010-01-04T18:21:00Z">
              <w:rPr>
                <w:rFonts w:ascii="Times New Roman" w:hAnsi="Times New Roman" w:cs="Times New Roman"/>
                <w:b/>
                <w:sz w:val="24"/>
                <w:szCs w:val="24"/>
              </w:rPr>
            </w:rPrChange>
          </w:rPr>
          <w:t>saying what is on his mind</w:t>
        </w:r>
        <w:r w:rsidR="00DB22FC" w:rsidRPr="00DB22FC">
          <w:rPr>
            <w:rFonts w:ascii="Times New Roman" w:hAnsi="Times New Roman" w:cs="Times New Roman"/>
            <w:sz w:val="24"/>
            <w:szCs w:val="24"/>
          </w:rPr>
          <w:t>.</w:t>
        </w:r>
      </w:ins>
    </w:p>
    <w:p w:rsidR="00E437A3" w:rsidRDefault="002F5E45" w:rsidP="004C3BA1">
      <w:pPr>
        <w:pStyle w:val="NoSpacing"/>
        <w:spacing w:line="480" w:lineRule="auto"/>
        <w:rPr>
          <w:rFonts w:ascii="Times New Roman" w:hAnsi="Times New Roman" w:cs="Times New Roman"/>
          <w:sz w:val="24"/>
          <w:szCs w:val="24"/>
        </w:rPr>
      </w:pPr>
      <w:commentRangeStart w:id="17"/>
      <w:del w:id="18" w:author="Owner" w:date="2010-01-04T18:21:00Z">
        <w:r w:rsidDel="00DB22FC">
          <w:rPr>
            <w:rFonts w:ascii="Times New Roman" w:hAnsi="Times New Roman" w:cs="Times New Roman"/>
            <w:sz w:val="24"/>
            <w:szCs w:val="24"/>
          </w:rPr>
          <w:delText xml:space="preserve">It </w:delText>
        </w:r>
        <w:commentRangeEnd w:id="17"/>
        <w:r w:rsidR="007D21B8" w:rsidDel="00DB22FC">
          <w:rPr>
            <w:rStyle w:val="CommentReference"/>
          </w:rPr>
          <w:commentReference w:id="17"/>
        </w:r>
        <w:r w:rsidDel="00DB22FC">
          <w:rPr>
            <w:rFonts w:ascii="Times New Roman" w:hAnsi="Times New Roman" w:cs="Times New Roman"/>
            <w:sz w:val="24"/>
            <w:szCs w:val="24"/>
          </w:rPr>
          <w:delText>allows the young man to tell his lover what he wants and think</w:delText>
        </w:r>
        <w:r w:rsidR="002E28B9" w:rsidDel="00DB22FC">
          <w:rPr>
            <w:rFonts w:ascii="Times New Roman" w:hAnsi="Times New Roman" w:cs="Times New Roman"/>
            <w:sz w:val="24"/>
            <w:szCs w:val="24"/>
          </w:rPr>
          <w:delText>s</w:delText>
        </w:r>
        <w:r w:rsidDel="00DB22FC">
          <w:rPr>
            <w:rFonts w:ascii="Times New Roman" w:hAnsi="Times New Roman" w:cs="Times New Roman"/>
            <w:sz w:val="24"/>
            <w:szCs w:val="24"/>
          </w:rPr>
          <w:delText xml:space="preserve"> without coming right out and saying it</w:delText>
        </w:r>
      </w:del>
      <w:r>
        <w:rPr>
          <w:rFonts w:ascii="Times New Roman" w:hAnsi="Times New Roman" w:cs="Times New Roman"/>
          <w:sz w:val="24"/>
          <w:szCs w:val="24"/>
        </w:rPr>
        <w:t xml:space="preserve">. The narrator, however, is not completely cryptic in his message </w:t>
      </w:r>
      <w:r w:rsidR="002E28B9">
        <w:rPr>
          <w:rFonts w:ascii="Times New Roman" w:hAnsi="Times New Roman" w:cs="Times New Roman"/>
          <w:sz w:val="24"/>
          <w:szCs w:val="24"/>
        </w:rPr>
        <w:t xml:space="preserve">since </w:t>
      </w:r>
      <w:r>
        <w:rPr>
          <w:rFonts w:ascii="Times New Roman" w:hAnsi="Times New Roman" w:cs="Times New Roman"/>
          <w:sz w:val="24"/>
          <w:szCs w:val="24"/>
        </w:rPr>
        <w:t>he does not have the time to be so polite. Instead</w:t>
      </w:r>
      <w:r w:rsidR="002E28B9">
        <w:rPr>
          <w:rFonts w:ascii="Times New Roman" w:hAnsi="Times New Roman" w:cs="Times New Roman"/>
          <w:sz w:val="24"/>
          <w:szCs w:val="24"/>
        </w:rPr>
        <w:t>,</w:t>
      </w:r>
      <w:r>
        <w:rPr>
          <w:rFonts w:ascii="Times New Roman" w:hAnsi="Times New Roman" w:cs="Times New Roman"/>
          <w:sz w:val="24"/>
          <w:szCs w:val="24"/>
        </w:rPr>
        <w:t xml:space="preserve"> he uses figures of speech to be direct without saying exactly what he means. The narrator tells his lover a youthful glow </w:t>
      </w:r>
      <w:r w:rsidR="000D715D">
        <w:rPr>
          <w:rFonts w:ascii="Times New Roman" w:hAnsi="Times New Roman" w:cs="Times New Roman"/>
          <w:sz w:val="24"/>
          <w:szCs w:val="24"/>
        </w:rPr>
        <w:t>rests on her skin like the</w:t>
      </w:r>
      <w:r>
        <w:rPr>
          <w:rFonts w:ascii="Times New Roman" w:hAnsi="Times New Roman" w:cs="Times New Roman"/>
          <w:sz w:val="24"/>
          <w:szCs w:val="24"/>
        </w:rPr>
        <w:t xml:space="preserve"> </w:t>
      </w:r>
      <w:r w:rsidR="000D715D">
        <w:rPr>
          <w:rFonts w:ascii="Times New Roman" w:hAnsi="Times New Roman" w:cs="Times New Roman"/>
          <w:sz w:val="24"/>
          <w:szCs w:val="24"/>
        </w:rPr>
        <w:t>“</w:t>
      </w:r>
      <w:r>
        <w:rPr>
          <w:rFonts w:ascii="Times New Roman" w:hAnsi="Times New Roman" w:cs="Times New Roman"/>
          <w:sz w:val="24"/>
          <w:szCs w:val="24"/>
        </w:rPr>
        <w:t xml:space="preserve">morning dew” (34). </w:t>
      </w:r>
      <w:commentRangeStart w:id="19"/>
      <w:r>
        <w:rPr>
          <w:rFonts w:ascii="Times New Roman" w:hAnsi="Times New Roman" w:cs="Times New Roman"/>
          <w:sz w:val="24"/>
          <w:szCs w:val="24"/>
        </w:rPr>
        <w:t>This simile functions on many different levels</w:t>
      </w:r>
      <w:r w:rsidR="002E28B9">
        <w:rPr>
          <w:rFonts w:ascii="Times New Roman" w:hAnsi="Times New Roman" w:cs="Times New Roman"/>
          <w:sz w:val="24"/>
          <w:szCs w:val="24"/>
        </w:rPr>
        <w:t>, for instance:  a</w:t>
      </w:r>
      <w:r>
        <w:rPr>
          <w:rFonts w:ascii="Times New Roman" w:hAnsi="Times New Roman" w:cs="Times New Roman"/>
          <w:sz w:val="24"/>
          <w:szCs w:val="24"/>
        </w:rPr>
        <w:t xml:space="preserve">t first read </w:t>
      </w:r>
      <w:r w:rsidR="002E28B9">
        <w:rPr>
          <w:rFonts w:ascii="Times New Roman" w:hAnsi="Times New Roman" w:cs="Times New Roman"/>
          <w:sz w:val="24"/>
          <w:szCs w:val="24"/>
        </w:rPr>
        <w:t xml:space="preserve">it </w:t>
      </w:r>
      <w:r>
        <w:rPr>
          <w:rFonts w:ascii="Times New Roman" w:hAnsi="Times New Roman" w:cs="Times New Roman"/>
          <w:sz w:val="24"/>
          <w:szCs w:val="24"/>
        </w:rPr>
        <w:t xml:space="preserve">appears </w:t>
      </w:r>
      <w:r w:rsidR="002E28B9">
        <w:rPr>
          <w:rFonts w:ascii="Times New Roman" w:hAnsi="Times New Roman" w:cs="Times New Roman"/>
          <w:sz w:val="24"/>
          <w:szCs w:val="24"/>
        </w:rPr>
        <w:t xml:space="preserve">as though </w:t>
      </w:r>
      <w:r>
        <w:rPr>
          <w:rFonts w:ascii="Times New Roman" w:hAnsi="Times New Roman" w:cs="Times New Roman"/>
          <w:sz w:val="24"/>
          <w:szCs w:val="24"/>
        </w:rPr>
        <w:t xml:space="preserve">the </w:t>
      </w:r>
      <w:r w:rsidR="002E28B9">
        <w:rPr>
          <w:rFonts w:ascii="Times New Roman" w:hAnsi="Times New Roman" w:cs="Times New Roman"/>
          <w:sz w:val="24"/>
          <w:szCs w:val="24"/>
        </w:rPr>
        <w:t xml:space="preserve">speaker </w:t>
      </w:r>
      <w:r>
        <w:rPr>
          <w:rFonts w:ascii="Times New Roman" w:hAnsi="Times New Roman" w:cs="Times New Roman"/>
          <w:sz w:val="24"/>
          <w:szCs w:val="24"/>
        </w:rPr>
        <w:t xml:space="preserve">is complementing his lover in order to get her to agree to </w:t>
      </w:r>
      <w:r w:rsidR="00095EBA">
        <w:rPr>
          <w:rFonts w:ascii="Times New Roman" w:hAnsi="Times New Roman" w:cs="Times New Roman"/>
          <w:sz w:val="24"/>
          <w:szCs w:val="24"/>
        </w:rPr>
        <w:t>sensual activity</w:t>
      </w:r>
      <w:r>
        <w:rPr>
          <w:rFonts w:ascii="Times New Roman" w:hAnsi="Times New Roman" w:cs="Times New Roman"/>
          <w:sz w:val="24"/>
          <w:szCs w:val="24"/>
        </w:rPr>
        <w:t xml:space="preserve">. </w:t>
      </w:r>
      <w:r w:rsidR="00C873DE">
        <w:rPr>
          <w:rFonts w:ascii="Times New Roman" w:hAnsi="Times New Roman" w:cs="Times New Roman"/>
          <w:sz w:val="24"/>
          <w:szCs w:val="24"/>
        </w:rPr>
        <w:t>Moreover</w:t>
      </w:r>
      <w:r>
        <w:rPr>
          <w:rFonts w:ascii="Times New Roman" w:hAnsi="Times New Roman" w:cs="Times New Roman"/>
          <w:sz w:val="24"/>
          <w:szCs w:val="24"/>
        </w:rPr>
        <w:t xml:space="preserve">, the statement actually functions as a reminder of the quickly fading time; dew does not stay on the grass for long, it evaporates very quickly. </w:t>
      </w:r>
      <w:commentRangeEnd w:id="19"/>
      <w:r w:rsidR="007D21B8">
        <w:rPr>
          <w:rStyle w:val="CommentReference"/>
        </w:rPr>
        <w:commentReference w:id="19"/>
      </w:r>
      <w:r>
        <w:rPr>
          <w:rFonts w:ascii="Times New Roman" w:hAnsi="Times New Roman" w:cs="Times New Roman"/>
          <w:sz w:val="24"/>
          <w:szCs w:val="24"/>
        </w:rPr>
        <w:t xml:space="preserve">The narrator also tries to expedite sexual relations </w:t>
      </w:r>
      <w:r w:rsidR="00055C5B">
        <w:rPr>
          <w:rFonts w:ascii="Times New Roman" w:hAnsi="Times New Roman" w:cs="Times New Roman"/>
          <w:sz w:val="24"/>
          <w:szCs w:val="24"/>
        </w:rPr>
        <w:t>by telling his lover</w:t>
      </w:r>
      <w:r w:rsidR="00F6211D">
        <w:rPr>
          <w:rFonts w:ascii="Times New Roman" w:hAnsi="Times New Roman" w:cs="Times New Roman"/>
          <w:sz w:val="24"/>
          <w:szCs w:val="24"/>
        </w:rPr>
        <w:t>:</w:t>
      </w:r>
      <w:r w:rsidR="00055C5B">
        <w:rPr>
          <w:rFonts w:ascii="Times New Roman" w:hAnsi="Times New Roman" w:cs="Times New Roman"/>
          <w:sz w:val="24"/>
          <w:szCs w:val="24"/>
        </w:rPr>
        <w:t xml:space="preserve"> “Thus, though we cannot make our sun/ Stand still” (45-46). </w:t>
      </w:r>
      <w:commentRangeStart w:id="20"/>
      <w:r w:rsidR="00055C5B">
        <w:rPr>
          <w:rFonts w:ascii="Times New Roman" w:hAnsi="Times New Roman" w:cs="Times New Roman"/>
          <w:sz w:val="24"/>
          <w:szCs w:val="24"/>
        </w:rPr>
        <w:t xml:space="preserve">The narrator uses “sun” as a metonymy for days. The two lovers are unable to stop time. </w:t>
      </w:r>
      <w:r w:rsidR="000D715D">
        <w:rPr>
          <w:rFonts w:ascii="Times New Roman" w:hAnsi="Times New Roman" w:cs="Times New Roman"/>
          <w:sz w:val="24"/>
          <w:szCs w:val="24"/>
        </w:rPr>
        <w:t xml:space="preserve">If they speaker could slow the passing of the days he would spend more time courting his lover. </w:t>
      </w:r>
      <w:commentRangeEnd w:id="20"/>
      <w:r w:rsidR="007D21B8">
        <w:rPr>
          <w:rStyle w:val="CommentReference"/>
        </w:rPr>
        <w:commentReference w:id="20"/>
      </w:r>
      <w:r w:rsidR="000D715D">
        <w:rPr>
          <w:rFonts w:ascii="Times New Roman" w:hAnsi="Times New Roman" w:cs="Times New Roman"/>
          <w:sz w:val="24"/>
          <w:szCs w:val="24"/>
        </w:rPr>
        <w:t xml:space="preserve">Because their days are numbered, the lovers must make the most of their time by being engaging in physical relation. </w:t>
      </w:r>
      <w:r w:rsidR="00055C5B">
        <w:rPr>
          <w:rFonts w:ascii="Times New Roman" w:hAnsi="Times New Roman" w:cs="Times New Roman"/>
          <w:sz w:val="24"/>
          <w:szCs w:val="24"/>
        </w:rPr>
        <w:t xml:space="preserve">This is his closing argument and last attempt to get his lover to see their situation from his </w:t>
      </w:r>
      <w:r w:rsidR="005171A1">
        <w:rPr>
          <w:rFonts w:ascii="Times New Roman" w:hAnsi="Times New Roman" w:cs="Times New Roman"/>
          <w:sz w:val="24"/>
          <w:szCs w:val="24"/>
        </w:rPr>
        <w:t>perspective</w:t>
      </w:r>
      <w:r w:rsidR="00055C5B">
        <w:rPr>
          <w:rFonts w:ascii="Times New Roman" w:hAnsi="Times New Roman" w:cs="Times New Roman"/>
          <w:sz w:val="24"/>
          <w:szCs w:val="24"/>
        </w:rPr>
        <w:t xml:space="preserve">. </w:t>
      </w:r>
    </w:p>
    <w:p w:rsidR="00E437A3" w:rsidRDefault="00E437A3" w:rsidP="004C3BA1">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ins w:id="21" w:author="Owner" w:date="2010-01-04T18:29:00Z">
        <w:r w:rsidR="008F2017" w:rsidRPr="008F2017">
          <w:rPr>
            <w:rFonts w:ascii="Times New Roman" w:hAnsi="Times New Roman" w:cs="Times New Roman"/>
            <w:sz w:val="24"/>
            <w:szCs w:val="24"/>
            <w:rPrChange w:id="22" w:author="Owner" w:date="2010-01-04T18:29:00Z">
              <w:rPr>
                <w:rFonts w:ascii="Times New Roman" w:hAnsi="Times New Roman" w:cs="Times New Roman"/>
                <w:b/>
                <w:sz w:val="24"/>
                <w:szCs w:val="24"/>
              </w:rPr>
            </w:rPrChange>
          </w:rPr>
          <w:t>The narrator of “To His Coy Mistress” also utilizes rhyme.</w:t>
        </w:r>
      </w:ins>
      <w:del w:id="23" w:author="Owner" w:date="2010-01-04T18:29:00Z">
        <w:r w:rsidDel="00DB22FC">
          <w:rPr>
            <w:rFonts w:ascii="Times New Roman" w:hAnsi="Times New Roman" w:cs="Times New Roman"/>
            <w:sz w:val="24"/>
            <w:szCs w:val="24"/>
          </w:rPr>
          <w:delText>Rhyme is another</w:delText>
        </w:r>
        <w:r w:rsidR="00095EBA" w:rsidDel="00DB22FC">
          <w:rPr>
            <w:rFonts w:ascii="Times New Roman" w:hAnsi="Times New Roman" w:cs="Times New Roman"/>
            <w:sz w:val="24"/>
            <w:szCs w:val="24"/>
          </w:rPr>
          <w:delText xml:space="preserve"> </w:delText>
        </w:r>
        <w:r w:rsidR="004F6782" w:rsidDel="00DB22FC">
          <w:rPr>
            <w:rFonts w:ascii="Times New Roman" w:hAnsi="Times New Roman" w:cs="Times New Roman"/>
            <w:sz w:val="24"/>
            <w:szCs w:val="24"/>
          </w:rPr>
          <w:delText xml:space="preserve">prevailing </w:delText>
        </w:r>
        <w:r w:rsidDel="00DB22FC">
          <w:rPr>
            <w:rFonts w:ascii="Times New Roman" w:hAnsi="Times New Roman" w:cs="Times New Roman"/>
            <w:sz w:val="24"/>
            <w:szCs w:val="24"/>
          </w:rPr>
          <w:delText xml:space="preserve">literary device </w:delText>
        </w:r>
        <w:commentRangeStart w:id="24"/>
        <w:r w:rsidDel="00DB22FC">
          <w:rPr>
            <w:rFonts w:ascii="Times New Roman" w:hAnsi="Times New Roman" w:cs="Times New Roman"/>
            <w:sz w:val="24"/>
            <w:szCs w:val="24"/>
          </w:rPr>
          <w:delText xml:space="preserve">used </w:delText>
        </w:r>
        <w:commentRangeEnd w:id="24"/>
        <w:r w:rsidR="007D21B8" w:rsidDel="00DB22FC">
          <w:rPr>
            <w:rStyle w:val="CommentReference"/>
          </w:rPr>
          <w:commentReference w:id="24"/>
        </w:r>
        <w:r w:rsidDel="00DB22FC">
          <w:rPr>
            <w:rFonts w:ascii="Times New Roman" w:hAnsi="Times New Roman" w:cs="Times New Roman"/>
            <w:sz w:val="24"/>
            <w:szCs w:val="24"/>
          </w:rPr>
          <w:delText>in “To His Coy Mistress.”</w:delText>
        </w:r>
      </w:del>
      <w:r>
        <w:rPr>
          <w:rFonts w:ascii="Times New Roman" w:hAnsi="Times New Roman" w:cs="Times New Roman"/>
          <w:sz w:val="24"/>
          <w:szCs w:val="24"/>
        </w:rPr>
        <w:t xml:space="preserve"> The narrator uses </w:t>
      </w:r>
      <w:ins w:id="25" w:author="Owner" w:date="2010-01-04T18:29:00Z">
        <w:r w:rsidR="00DB22FC">
          <w:rPr>
            <w:rFonts w:ascii="Times New Roman" w:hAnsi="Times New Roman" w:cs="Times New Roman"/>
            <w:sz w:val="24"/>
            <w:szCs w:val="24"/>
          </w:rPr>
          <w:t xml:space="preserve">this literaery device </w:t>
        </w:r>
      </w:ins>
      <w:del w:id="26" w:author="Owner" w:date="2010-01-04T18:29:00Z">
        <w:r w:rsidDel="00DB22FC">
          <w:rPr>
            <w:rFonts w:ascii="Times New Roman" w:hAnsi="Times New Roman" w:cs="Times New Roman"/>
            <w:sz w:val="24"/>
            <w:szCs w:val="24"/>
          </w:rPr>
          <w:delText>rhyme</w:delText>
        </w:r>
      </w:del>
      <w:r>
        <w:rPr>
          <w:rFonts w:ascii="Times New Roman" w:hAnsi="Times New Roman" w:cs="Times New Roman"/>
          <w:sz w:val="24"/>
          <w:szCs w:val="24"/>
        </w:rPr>
        <w:t xml:space="preserve"> to give a song-like to his plea. He is addressing his beloved</w:t>
      </w:r>
      <w:r w:rsidR="000B55BC">
        <w:rPr>
          <w:rFonts w:ascii="Times New Roman" w:hAnsi="Times New Roman" w:cs="Times New Roman"/>
          <w:sz w:val="24"/>
          <w:szCs w:val="24"/>
        </w:rPr>
        <w:t>, and</w:t>
      </w:r>
      <w:r>
        <w:rPr>
          <w:rFonts w:ascii="Times New Roman" w:hAnsi="Times New Roman" w:cs="Times New Roman"/>
          <w:sz w:val="24"/>
          <w:szCs w:val="24"/>
        </w:rPr>
        <w:t xml:space="preserve"> so the </w:t>
      </w:r>
      <w:r w:rsidR="00361F37">
        <w:rPr>
          <w:rFonts w:ascii="Times New Roman" w:hAnsi="Times New Roman" w:cs="Times New Roman"/>
          <w:sz w:val="24"/>
          <w:szCs w:val="24"/>
        </w:rPr>
        <w:t xml:space="preserve">speaker </w:t>
      </w:r>
      <w:r>
        <w:rPr>
          <w:rFonts w:ascii="Times New Roman" w:hAnsi="Times New Roman" w:cs="Times New Roman"/>
          <w:sz w:val="24"/>
          <w:szCs w:val="24"/>
        </w:rPr>
        <w:t xml:space="preserve">uses rhyme to maintain a sweet and loving tone even if his message is not </w:t>
      </w:r>
      <w:r w:rsidR="00655090">
        <w:rPr>
          <w:rFonts w:ascii="Times New Roman" w:hAnsi="Times New Roman" w:cs="Times New Roman"/>
          <w:sz w:val="24"/>
          <w:szCs w:val="24"/>
        </w:rPr>
        <w:t>so innocent.</w:t>
      </w:r>
      <w:r w:rsidR="00361F37">
        <w:rPr>
          <w:rFonts w:ascii="Times New Roman" w:hAnsi="Times New Roman" w:cs="Times New Roman"/>
          <w:sz w:val="24"/>
          <w:szCs w:val="24"/>
        </w:rPr>
        <w:t xml:space="preserve"> </w:t>
      </w:r>
      <w:r w:rsidR="00655090">
        <w:rPr>
          <w:rFonts w:ascii="Times New Roman" w:hAnsi="Times New Roman" w:cs="Times New Roman"/>
          <w:sz w:val="24"/>
          <w:szCs w:val="24"/>
        </w:rPr>
        <w:t xml:space="preserve">The narrator tells his lover he could spend “[t]wo hundred [years] to adore each breast, / But thirty thousand to the rest” (15-16). The masculine rhyme of “breast” and “rest” </w:t>
      </w:r>
      <w:r w:rsidR="000365C8">
        <w:rPr>
          <w:rFonts w:ascii="Times New Roman" w:hAnsi="Times New Roman" w:cs="Times New Roman"/>
          <w:sz w:val="24"/>
          <w:szCs w:val="24"/>
        </w:rPr>
        <w:t xml:space="preserve">brings about </w:t>
      </w:r>
      <w:r w:rsidR="00655090">
        <w:rPr>
          <w:rFonts w:ascii="Times New Roman" w:hAnsi="Times New Roman" w:cs="Times New Roman"/>
          <w:sz w:val="24"/>
          <w:szCs w:val="24"/>
        </w:rPr>
        <w:t xml:space="preserve">a lyrical sound with the </w:t>
      </w:r>
      <w:commentRangeStart w:id="27"/>
      <w:r w:rsidR="00655090">
        <w:rPr>
          <w:rFonts w:ascii="Times New Roman" w:hAnsi="Times New Roman" w:cs="Times New Roman"/>
          <w:sz w:val="24"/>
          <w:szCs w:val="24"/>
        </w:rPr>
        <w:t>praising</w:t>
      </w:r>
      <w:r w:rsidR="000365C8">
        <w:rPr>
          <w:rFonts w:ascii="Times New Roman" w:hAnsi="Times New Roman" w:cs="Times New Roman"/>
          <w:sz w:val="24"/>
          <w:szCs w:val="24"/>
        </w:rPr>
        <w:t xml:space="preserve"> of</w:t>
      </w:r>
      <w:r w:rsidR="00655090">
        <w:rPr>
          <w:rFonts w:ascii="Times New Roman" w:hAnsi="Times New Roman" w:cs="Times New Roman"/>
          <w:sz w:val="24"/>
          <w:szCs w:val="24"/>
        </w:rPr>
        <w:t xml:space="preserve"> this woman’s body. </w:t>
      </w:r>
      <w:commentRangeEnd w:id="27"/>
      <w:r w:rsidR="007D21B8">
        <w:rPr>
          <w:rStyle w:val="CommentReference"/>
        </w:rPr>
        <w:commentReference w:id="27"/>
      </w:r>
      <w:r w:rsidR="00342A66">
        <w:rPr>
          <w:rFonts w:ascii="Times New Roman" w:hAnsi="Times New Roman" w:cs="Times New Roman"/>
          <w:sz w:val="24"/>
          <w:szCs w:val="24"/>
        </w:rPr>
        <w:t xml:space="preserve">The </w:t>
      </w:r>
      <w:r w:rsidR="000365C8">
        <w:rPr>
          <w:rFonts w:ascii="Times New Roman" w:hAnsi="Times New Roman" w:cs="Times New Roman"/>
          <w:sz w:val="24"/>
          <w:szCs w:val="24"/>
        </w:rPr>
        <w:t xml:space="preserve">speaker’s </w:t>
      </w:r>
      <w:r w:rsidR="00342A66">
        <w:rPr>
          <w:rFonts w:ascii="Times New Roman" w:hAnsi="Times New Roman" w:cs="Times New Roman"/>
          <w:sz w:val="24"/>
          <w:szCs w:val="24"/>
        </w:rPr>
        <w:t xml:space="preserve">mission to rush his lover to engage in sensual activities is </w:t>
      </w:r>
      <w:r w:rsidR="000D715D">
        <w:rPr>
          <w:rFonts w:ascii="Times New Roman" w:hAnsi="Times New Roman" w:cs="Times New Roman"/>
          <w:sz w:val="24"/>
          <w:szCs w:val="24"/>
        </w:rPr>
        <w:t>revealed</w:t>
      </w:r>
      <w:r w:rsidR="00342A66">
        <w:rPr>
          <w:rFonts w:ascii="Times New Roman" w:hAnsi="Times New Roman" w:cs="Times New Roman"/>
          <w:sz w:val="24"/>
          <w:szCs w:val="24"/>
        </w:rPr>
        <w:t xml:space="preserve"> when he says</w:t>
      </w:r>
      <w:r w:rsidR="000365C8">
        <w:rPr>
          <w:rFonts w:ascii="Times New Roman" w:hAnsi="Times New Roman" w:cs="Times New Roman"/>
          <w:sz w:val="24"/>
          <w:szCs w:val="24"/>
        </w:rPr>
        <w:t>:</w:t>
      </w:r>
      <w:r w:rsidR="00342A66">
        <w:rPr>
          <w:rFonts w:ascii="Times New Roman" w:hAnsi="Times New Roman" w:cs="Times New Roman"/>
          <w:sz w:val="24"/>
          <w:szCs w:val="24"/>
        </w:rPr>
        <w:t xml:space="preserve"> “[t]he grave’s a fine and private place, / But none, I think, do there embrace” (31-32). This slant rhyme is appropriate to accompany a sardonic statement. An approximate rhyme</w:t>
      </w:r>
      <w:r w:rsidR="009A1D1B">
        <w:rPr>
          <w:rFonts w:ascii="Times New Roman" w:hAnsi="Times New Roman" w:cs="Times New Roman"/>
          <w:sz w:val="24"/>
          <w:szCs w:val="24"/>
        </w:rPr>
        <w:t xml:space="preserve">, which is not as crisp as the narrator’s masculine rhymes, </w:t>
      </w:r>
      <w:r w:rsidR="00342A66">
        <w:rPr>
          <w:rFonts w:ascii="Times New Roman" w:hAnsi="Times New Roman" w:cs="Times New Roman"/>
          <w:sz w:val="24"/>
          <w:szCs w:val="24"/>
        </w:rPr>
        <w:t xml:space="preserve">is used in these two lines because they fall in the section of the poem where the </w:t>
      </w:r>
      <w:r w:rsidR="006D053F">
        <w:rPr>
          <w:rFonts w:ascii="Times New Roman" w:hAnsi="Times New Roman" w:cs="Times New Roman"/>
          <w:sz w:val="24"/>
          <w:szCs w:val="24"/>
        </w:rPr>
        <w:t xml:space="preserve">speaker </w:t>
      </w:r>
      <w:r w:rsidR="00342A66">
        <w:rPr>
          <w:rFonts w:ascii="Times New Roman" w:hAnsi="Times New Roman" w:cs="Times New Roman"/>
          <w:sz w:val="24"/>
          <w:szCs w:val="24"/>
        </w:rPr>
        <w:t xml:space="preserve">is trying to speed up his lover’s decision. </w:t>
      </w:r>
    </w:p>
    <w:p w:rsidR="00B4655C" w:rsidRDefault="009A1D1B" w:rsidP="00B4655C">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The use of literary devices in “To His Coy Mistress” allows the </w:t>
      </w:r>
      <w:r w:rsidR="00E24603">
        <w:rPr>
          <w:rFonts w:ascii="Times New Roman" w:hAnsi="Times New Roman" w:cs="Times New Roman"/>
          <w:sz w:val="24"/>
          <w:szCs w:val="24"/>
        </w:rPr>
        <w:t xml:space="preserve">speaker </w:t>
      </w:r>
      <w:r w:rsidR="006A17C6">
        <w:rPr>
          <w:rFonts w:ascii="Times New Roman" w:hAnsi="Times New Roman" w:cs="Times New Roman"/>
          <w:sz w:val="24"/>
          <w:szCs w:val="24"/>
        </w:rPr>
        <w:t>to pressure his lover</w:t>
      </w:r>
      <w:r>
        <w:rPr>
          <w:rFonts w:ascii="Times New Roman" w:hAnsi="Times New Roman" w:cs="Times New Roman"/>
          <w:sz w:val="24"/>
          <w:szCs w:val="24"/>
        </w:rPr>
        <w:t xml:space="preserve">. </w:t>
      </w:r>
      <w:r w:rsidR="00C60A75">
        <w:rPr>
          <w:rFonts w:ascii="Times New Roman" w:hAnsi="Times New Roman" w:cs="Times New Roman"/>
          <w:sz w:val="24"/>
          <w:szCs w:val="24"/>
        </w:rPr>
        <w:t>Marvell</w:t>
      </w:r>
      <w:r w:rsidR="00675D22">
        <w:rPr>
          <w:rFonts w:ascii="Times New Roman" w:hAnsi="Times New Roman" w:cs="Times New Roman"/>
          <w:sz w:val="24"/>
          <w:szCs w:val="24"/>
        </w:rPr>
        <w:t>’s</w:t>
      </w:r>
      <w:r w:rsidR="00C60A75">
        <w:rPr>
          <w:rFonts w:ascii="Times New Roman" w:hAnsi="Times New Roman" w:cs="Times New Roman"/>
          <w:sz w:val="24"/>
          <w:szCs w:val="24"/>
        </w:rPr>
        <w:t xml:space="preserve"> </w:t>
      </w:r>
      <w:r>
        <w:rPr>
          <w:rFonts w:ascii="Times New Roman" w:hAnsi="Times New Roman" w:cs="Times New Roman"/>
          <w:sz w:val="24"/>
          <w:szCs w:val="24"/>
        </w:rPr>
        <w:t>use</w:t>
      </w:r>
      <w:r w:rsidR="00675D22">
        <w:rPr>
          <w:rFonts w:ascii="Times New Roman" w:hAnsi="Times New Roman" w:cs="Times New Roman"/>
          <w:sz w:val="24"/>
          <w:szCs w:val="24"/>
        </w:rPr>
        <w:t xml:space="preserve"> of</w:t>
      </w:r>
      <w:r>
        <w:rPr>
          <w:rFonts w:ascii="Times New Roman" w:hAnsi="Times New Roman" w:cs="Times New Roman"/>
          <w:sz w:val="24"/>
          <w:szCs w:val="24"/>
        </w:rPr>
        <w:t xml:space="preserve"> imagery, figurative language, and rhyme </w:t>
      </w:r>
      <w:r w:rsidR="006A17C6">
        <w:rPr>
          <w:rFonts w:ascii="Times New Roman" w:hAnsi="Times New Roman" w:cs="Times New Roman"/>
          <w:sz w:val="24"/>
          <w:szCs w:val="24"/>
        </w:rPr>
        <w:t>is</w:t>
      </w:r>
      <w:r w:rsidR="00675D22">
        <w:rPr>
          <w:rFonts w:ascii="Times New Roman" w:hAnsi="Times New Roman" w:cs="Times New Roman"/>
          <w:sz w:val="24"/>
          <w:szCs w:val="24"/>
        </w:rPr>
        <w:t xml:space="preserve"> used as a</w:t>
      </w:r>
      <w:r>
        <w:rPr>
          <w:rFonts w:ascii="Times New Roman" w:hAnsi="Times New Roman" w:cs="Times New Roman"/>
          <w:sz w:val="24"/>
          <w:szCs w:val="24"/>
        </w:rPr>
        <w:t xml:space="preserve"> </w:t>
      </w:r>
      <w:r w:rsidR="00675D22">
        <w:rPr>
          <w:rFonts w:ascii="Times New Roman" w:hAnsi="Times New Roman" w:cs="Times New Roman"/>
          <w:sz w:val="24"/>
          <w:szCs w:val="24"/>
        </w:rPr>
        <w:t>vehicle for his primary agenda</w:t>
      </w:r>
      <w:r w:rsidR="00CC4582">
        <w:rPr>
          <w:rFonts w:ascii="Times New Roman" w:hAnsi="Times New Roman" w:cs="Times New Roman"/>
          <w:sz w:val="24"/>
          <w:szCs w:val="24"/>
        </w:rPr>
        <w:t>—</w:t>
      </w:r>
      <w:r w:rsidR="00675D22">
        <w:rPr>
          <w:rFonts w:ascii="Times New Roman" w:hAnsi="Times New Roman" w:cs="Times New Roman"/>
          <w:sz w:val="24"/>
          <w:szCs w:val="24"/>
        </w:rPr>
        <w:t>a</w:t>
      </w:r>
      <w:r w:rsidR="00CC4582">
        <w:rPr>
          <w:rFonts w:ascii="Times New Roman" w:hAnsi="Times New Roman" w:cs="Times New Roman"/>
          <w:sz w:val="24"/>
          <w:szCs w:val="24"/>
        </w:rPr>
        <w:t xml:space="preserve"> </w:t>
      </w:r>
      <w:r w:rsidR="00C60A75">
        <w:rPr>
          <w:rFonts w:ascii="Times New Roman" w:hAnsi="Times New Roman" w:cs="Times New Roman"/>
          <w:sz w:val="24"/>
          <w:szCs w:val="24"/>
        </w:rPr>
        <w:t xml:space="preserve">profession </w:t>
      </w:r>
      <w:r>
        <w:rPr>
          <w:rFonts w:ascii="Times New Roman" w:hAnsi="Times New Roman" w:cs="Times New Roman"/>
          <w:sz w:val="24"/>
          <w:szCs w:val="24"/>
        </w:rPr>
        <w:t xml:space="preserve">of love </w:t>
      </w:r>
      <w:r w:rsidR="00675D22">
        <w:rPr>
          <w:rFonts w:ascii="Times New Roman" w:hAnsi="Times New Roman" w:cs="Times New Roman"/>
          <w:sz w:val="24"/>
          <w:szCs w:val="24"/>
        </w:rPr>
        <w:t>to coerce hi</w:t>
      </w:r>
      <w:r w:rsidR="009F6CBC">
        <w:rPr>
          <w:rFonts w:ascii="Times New Roman" w:hAnsi="Times New Roman" w:cs="Times New Roman"/>
          <w:sz w:val="24"/>
          <w:szCs w:val="24"/>
        </w:rPr>
        <w:t>s beloved</w:t>
      </w:r>
      <w:r w:rsidR="00675D22">
        <w:rPr>
          <w:rFonts w:ascii="Times New Roman" w:hAnsi="Times New Roman" w:cs="Times New Roman"/>
          <w:sz w:val="24"/>
          <w:szCs w:val="24"/>
        </w:rPr>
        <w:t>.</w:t>
      </w:r>
      <w:r w:rsidR="00CC4582">
        <w:rPr>
          <w:rFonts w:ascii="Times New Roman" w:hAnsi="Times New Roman" w:cs="Times New Roman"/>
          <w:sz w:val="24"/>
          <w:szCs w:val="24"/>
        </w:rPr>
        <w:t xml:space="preserve"> </w:t>
      </w:r>
      <w:r w:rsidR="00847DFF">
        <w:rPr>
          <w:rFonts w:ascii="Times New Roman" w:hAnsi="Times New Roman" w:cs="Times New Roman"/>
          <w:sz w:val="24"/>
          <w:szCs w:val="24"/>
        </w:rPr>
        <w:t xml:space="preserve">Men often rush their lovers into sensual activities; “To His Coy Mistress” </w:t>
      </w:r>
      <w:r w:rsidR="009F6CBC">
        <w:rPr>
          <w:rFonts w:ascii="Times New Roman" w:hAnsi="Times New Roman" w:cs="Times New Roman"/>
          <w:sz w:val="24"/>
          <w:szCs w:val="24"/>
        </w:rPr>
        <w:t xml:space="preserve">is a prime example of such a </w:t>
      </w:r>
      <w:r w:rsidR="00CC4582">
        <w:rPr>
          <w:rFonts w:ascii="Times New Roman" w:hAnsi="Times New Roman" w:cs="Times New Roman"/>
          <w:sz w:val="24"/>
          <w:szCs w:val="24"/>
        </w:rPr>
        <w:t>situation</w:t>
      </w:r>
      <w:r w:rsidR="000D715D">
        <w:rPr>
          <w:rFonts w:ascii="Times New Roman" w:hAnsi="Times New Roman" w:cs="Times New Roman"/>
          <w:sz w:val="24"/>
          <w:szCs w:val="24"/>
        </w:rPr>
        <w:t xml:space="preserve">. The poem is relevant because men today still try to rush their lovers into sensual acts. Due to his use of literary devices, Marvell’s words are still relevant. </w:t>
      </w:r>
    </w:p>
    <w:p w:rsidR="00B4655C" w:rsidRDefault="00B4655C">
      <w:pPr>
        <w:rPr>
          <w:rFonts w:ascii="Times New Roman" w:hAnsi="Times New Roman" w:cs="Times New Roman"/>
          <w:sz w:val="24"/>
          <w:szCs w:val="24"/>
        </w:rPr>
      </w:pPr>
      <w:r>
        <w:rPr>
          <w:rFonts w:ascii="Times New Roman" w:hAnsi="Times New Roman" w:cs="Times New Roman"/>
          <w:sz w:val="24"/>
          <w:szCs w:val="24"/>
        </w:rPr>
        <w:br w:type="page"/>
      </w:r>
    </w:p>
    <w:p w:rsidR="00847DFF" w:rsidRDefault="00847DFF" w:rsidP="00B4655C">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Work Cited</w:t>
      </w:r>
    </w:p>
    <w:p w:rsidR="00847DFF" w:rsidRDefault="00847DFF" w:rsidP="00847DFF">
      <w:pPr>
        <w:pStyle w:val="NoSpacing"/>
        <w:spacing w:line="480" w:lineRule="auto"/>
        <w:rPr>
          <w:rFonts w:ascii="Times New Roman" w:hAnsi="Times New Roman" w:cs="Times New Roman"/>
          <w:sz w:val="24"/>
          <w:szCs w:val="24"/>
        </w:rPr>
      </w:pPr>
      <w:r w:rsidRPr="00847DFF">
        <w:rPr>
          <w:rFonts w:ascii="Times New Roman" w:hAnsi="Times New Roman" w:cs="Times New Roman"/>
          <w:sz w:val="24"/>
          <w:szCs w:val="24"/>
        </w:rPr>
        <w:t xml:space="preserve">Marvell, Andrew. "To His Coy Mistress." </w:t>
      </w:r>
      <w:r w:rsidRPr="00847DFF">
        <w:rPr>
          <w:rFonts w:ascii="Times New Roman" w:hAnsi="Times New Roman" w:cs="Times New Roman"/>
          <w:i/>
          <w:iCs/>
          <w:sz w:val="24"/>
          <w:szCs w:val="24"/>
        </w:rPr>
        <w:t>Perrine' Literature</w:t>
      </w:r>
      <w:r w:rsidRPr="00847DFF">
        <w:rPr>
          <w:rFonts w:ascii="Times New Roman" w:hAnsi="Times New Roman" w:cs="Times New Roman"/>
          <w:sz w:val="24"/>
          <w:szCs w:val="24"/>
        </w:rPr>
        <w:t xml:space="preserve">. Eds. Thomas R. Arp and Greg </w:t>
      </w:r>
    </w:p>
    <w:p w:rsidR="00847DFF" w:rsidRDefault="00847DFF" w:rsidP="00044C6D">
      <w:pPr>
        <w:pStyle w:val="NoSpacing"/>
        <w:spacing w:line="480" w:lineRule="auto"/>
        <w:ind w:firstLine="720"/>
        <w:rPr>
          <w:ins w:id="28" w:author=" " w:date="2009-12-16T17:47:00Z"/>
          <w:rFonts w:ascii="Times New Roman" w:hAnsi="Times New Roman" w:cs="Times New Roman"/>
          <w:sz w:val="24"/>
          <w:szCs w:val="24"/>
        </w:rPr>
      </w:pPr>
      <w:r w:rsidRPr="00847DFF">
        <w:rPr>
          <w:rFonts w:ascii="Times New Roman" w:hAnsi="Times New Roman" w:cs="Times New Roman"/>
          <w:sz w:val="24"/>
          <w:szCs w:val="24"/>
        </w:rPr>
        <w:t>Johnson. Ninth ed. Boston: Thomson Wadsworth, 2006. 730-31</w:t>
      </w:r>
    </w:p>
    <w:p w:rsidR="007D21B8" w:rsidRDefault="007D21B8" w:rsidP="00044C6D">
      <w:pPr>
        <w:pStyle w:val="NoSpacing"/>
        <w:spacing w:line="480" w:lineRule="auto"/>
        <w:ind w:firstLine="720"/>
        <w:rPr>
          <w:ins w:id="29" w:author=" " w:date="2009-12-16T17:47:00Z"/>
          <w:rFonts w:ascii="Times New Roman" w:hAnsi="Times New Roman" w:cs="Times New Roman"/>
          <w:sz w:val="24"/>
          <w:szCs w:val="24"/>
        </w:rPr>
      </w:pPr>
    </w:p>
    <w:p w:rsidR="007D21B8" w:rsidRPr="00847DFF" w:rsidRDefault="00456A05" w:rsidP="007D21B8">
      <w:pPr>
        <w:pStyle w:val="NoSpacing"/>
        <w:spacing w:line="480" w:lineRule="auto"/>
        <w:rPr>
          <w:rFonts w:ascii="Times New Roman" w:hAnsi="Times New Roman" w:cs="Times New Roman"/>
          <w:sz w:val="24"/>
          <w:szCs w:val="24"/>
        </w:rPr>
      </w:pPr>
      <w:ins w:id="30" w:author=" " w:date="2009-12-16T17:47:00Z">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v:imagedata r:id="rId8" o:title=""/>
            </v:shape>
          </w:pict>
        </w:r>
      </w:ins>
    </w:p>
    <w:sectPr w:rsidR="007D21B8" w:rsidRPr="00847DFF" w:rsidSect="00307D90">
      <w:type w:val="continuous"/>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5T08:21:00Z" w:initials="M. Lane">
    <w:p w:rsidR="00C67092" w:rsidRDefault="00C67092">
      <w:pPr>
        <w:pStyle w:val="CommentText"/>
      </w:pPr>
      <w:r>
        <w:rPr>
          <w:rStyle w:val="CommentReference"/>
        </w:rPr>
        <w:annotationRef/>
      </w:r>
      <w:r>
        <w:t>SIGNED: M. Lane – 1.5.10</w:t>
      </w:r>
    </w:p>
  </w:comment>
  <w:comment w:id="2" w:author=" " w:date="2009-12-16T17:42:00Z" w:initials="MSOffice">
    <w:p w:rsidR="007D21B8" w:rsidRDefault="007D21B8">
      <w:pPr>
        <w:pStyle w:val="CommentText"/>
      </w:pPr>
      <w:r>
        <w:rPr>
          <w:rStyle w:val="CommentReference"/>
        </w:rPr>
        <w:annotationRef/>
      </w:r>
      <w:r>
        <w:t>“sensibility”?</w:t>
      </w:r>
    </w:p>
  </w:comment>
  <w:comment w:id="5" w:author=" " w:date="2009-12-16T17:44:00Z" w:initials="MSOffice">
    <w:p w:rsidR="007D21B8" w:rsidRDefault="007D21B8">
      <w:pPr>
        <w:pStyle w:val="CommentText"/>
      </w:pPr>
      <w:r>
        <w:rPr>
          <w:rStyle w:val="CommentReference"/>
        </w:rPr>
        <w:annotationRef/>
      </w:r>
      <w:r>
        <w:t>Revisit format for embedding examples of imagery…embed the examples in your sentences.</w:t>
      </w:r>
    </w:p>
  </w:comment>
  <w:comment w:id="9" w:author=" " w:date="2009-12-16T17:45:00Z" w:initials="MSOffice">
    <w:p w:rsidR="007D21B8" w:rsidRDefault="007D21B8">
      <w:pPr>
        <w:pStyle w:val="CommentText"/>
      </w:pPr>
      <w:r>
        <w:rPr>
          <w:rStyle w:val="CommentReference"/>
        </w:rPr>
        <w:annotationRef/>
      </w:r>
      <w:r>
        <w:t>This is a little better.</w:t>
      </w:r>
    </w:p>
  </w:comment>
  <w:comment w:id="17" w:author=" " w:date="2009-12-16T17:46:00Z" w:initials="MSOffice">
    <w:p w:rsidR="007D21B8" w:rsidRDefault="007D21B8">
      <w:pPr>
        <w:pStyle w:val="CommentText"/>
      </w:pPr>
      <w:r>
        <w:rPr>
          <w:rStyle w:val="CommentReference"/>
        </w:rPr>
        <w:annotationRef/>
      </w:r>
      <w:r>
        <w:t>10.1</w:t>
      </w:r>
    </w:p>
  </w:comment>
  <w:comment w:id="19" w:author=" " w:date="2009-12-16T17:46:00Z" w:initials="MSOffice">
    <w:p w:rsidR="007D21B8" w:rsidRDefault="007D21B8">
      <w:pPr>
        <w:pStyle w:val="CommentText"/>
      </w:pPr>
      <w:r>
        <w:rPr>
          <w:rStyle w:val="CommentReference"/>
        </w:rPr>
        <w:annotationRef/>
      </w:r>
      <w:r>
        <w:t>good analysis</w:t>
      </w:r>
    </w:p>
  </w:comment>
  <w:comment w:id="20" w:author=" " w:date="2009-12-16T17:47:00Z" w:initials="MSOffice">
    <w:p w:rsidR="007D21B8" w:rsidRDefault="007D21B8">
      <w:pPr>
        <w:pStyle w:val="CommentText"/>
      </w:pPr>
      <w:r>
        <w:rPr>
          <w:rStyle w:val="CommentReference"/>
        </w:rPr>
        <w:annotationRef/>
      </w:r>
      <w:r>
        <w:t>nicely done</w:t>
      </w:r>
    </w:p>
  </w:comment>
  <w:comment w:id="24" w:author=" " w:date="2009-12-16T17:47:00Z" w:initials="MSOffice">
    <w:p w:rsidR="007D21B8" w:rsidRDefault="007D21B8">
      <w:pPr>
        <w:pStyle w:val="CommentText"/>
      </w:pPr>
      <w:r>
        <w:rPr>
          <w:rStyle w:val="CommentReference"/>
        </w:rPr>
        <w:annotationRef/>
      </w:r>
      <w:r>
        <w:t>9.3</w:t>
      </w:r>
    </w:p>
  </w:comment>
  <w:comment w:id="27" w:author=" " w:date="2009-12-16T17:47:00Z" w:initials="MSOffice">
    <w:p w:rsidR="007D21B8" w:rsidRDefault="007D21B8">
      <w:pPr>
        <w:pStyle w:val="CommentText"/>
      </w:pPr>
      <w:r>
        <w:rPr>
          <w:rStyle w:val="CommentReference"/>
        </w:rPr>
        <w:annotationRef/>
      </w:r>
      <w:r>
        <w:t>nice contrast</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71AA" w:rsidRDefault="00E571AA" w:rsidP="00847DFF">
      <w:pPr>
        <w:spacing w:after="0" w:line="240" w:lineRule="auto"/>
      </w:pPr>
      <w:r>
        <w:separator/>
      </w:r>
    </w:p>
  </w:endnote>
  <w:endnote w:type="continuationSeparator" w:id="0">
    <w:p w:rsidR="00E571AA" w:rsidRDefault="00E571AA" w:rsidP="00847DF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71AA" w:rsidRDefault="00E571AA" w:rsidP="00847DFF">
      <w:pPr>
        <w:spacing w:after="0" w:line="240" w:lineRule="auto"/>
      </w:pPr>
      <w:r>
        <w:separator/>
      </w:r>
    </w:p>
  </w:footnote>
  <w:footnote w:type="continuationSeparator" w:id="0">
    <w:p w:rsidR="00E571AA" w:rsidRDefault="00E571AA" w:rsidP="00847DF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60A75" w:rsidRPr="00847DFF" w:rsidRDefault="00C60A75">
    <w:pPr>
      <w:pStyle w:val="Header"/>
      <w:jc w:val="right"/>
      <w:rPr>
        <w:rFonts w:ascii="Times New Roman" w:hAnsi="Times New Roman" w:cs="Times New Roman"/>
        <w:sz w:val="24"/>
        <w:szCs w:val="24"/>
      </w:rPr>
    </w:pPr>
    <w:r w:rsidRPr="00847DFF">
      <w:rPr>
        <w:rFonts w:ascii="Times New Roman" w:hAnsi="Times New Roman" w:cs="Times New Roman"/>
        <w:sz w:val="24"/>
        <w:szCs w:val="24"/>
      </w:rPr>
      <w:t xml:space="preserve">Westfall </w:t>
    </w:r>
    <w:sdt>
      <w:sdtPr>
        <w:rPr>
          <w:rFonts w:ascii="Times New Roman" w:hAnsi="Times New Roman" w:cs="Times New Roman"/>
          <w:sz w:val="24"/>
          <w:szCs w:val="24"/>
        </w:rPr>
        <w:id w:val="55671048"/>
        <w:docPartObj>
          <w:docPartGallery w:val="Page Numbers (Top of Page)"/>
          <w:docPartUnique/>
        </w:docPartObj>
      </w:sdtPr>
      <w:sdtContent>
        <w:r w:rsidR="008F2017" w:rsidRPr="00847DFF">
          <w:rPr>
            <w:rFonts w:ascii="Times New Roman" w:hAnsi="Times New Roman" w:cs="Times New Roman"/>
            <w:sz w:val="24"/>
            <w:szCs w:val="24"/>
          </w:rPr>
          <w:fldChar w:fldCharType="begin"/>
        </w:r>
        <w:r w:rsidRPr="00847DFF">
          <w:rPr>
            <w:rFonts w:ascii="Times New Roman" w:hAnsi="Times New Roman" w:cs="Times New Roman"/>
            <w:sz w:val="24"/>
            <w:szCs w:val="24"/>
          </w:rPr>
          <w:instrText xml:space="preserve"> PAGE   \* MERGEFORMAT </w:instrText>
        </w:r>
        <w:r w:rsidR="008F2017" w:rsidRPr="00847DFF">
          <w:rPr>
            <w:rFonts w:ascii="Times New Roman" w:hAnsi="Times New Roman" w:cs="Times New Roman"/>
            <w:sz w:val="24"/>
            <w:szCs w:val="24"/>
          </w:rPr>
          <w:fldChar w:fldCharType="separate"/>
        </w:r>
        <w:r w:rsidR="00456A05">
          <w:rPr>
            <w:rFonts w:ascii="Times New Roman" w:hAnsi="Times New Roman" w:cs="Times New Roman"/>
            <w:noProof/>
            <w:sz w:val="24"/>
            <w:szCs w:val="24"/>
          </w:rPr>
          <w:t>3</w:t>
        </w:r>
        <w:r w:rsidR="008F2017" w:rsidRPr="00847DFF">
          <w:rPr>
            <w:rFonts w:ascii="Times New Roman" w:hAnsi="Times New Roman" w:cs="Times New Roman"/>
            <w:sz w:val="24"/>
            <w:szCs w:val="24"/>
          </w:rPr>
          <w:fldChar w:fldCharType="end"/>
        </w:r>
      </w:sdtContent>
    </w:sdt>
  </w:p>
  <w:p w:rsidR="00C60A75" w:rsidRPr="00847DFF" w:rsidRDefault="00C60A75" w:rsidP="00847DFF">
    <w:pPr>
      <w:pStyle w:val="Header"/>
      <w:jc w:val="right"/>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4C3BA1"/>
    <w:rsid w:val="00000335"/>
    <w:rsid w:val="0001738A"/>
    <w:rsid w:val="000365C8"/>
    <w:rsid w:val="00044C6D"/>
    <w:rsid w:val="00055C5B"/>
    <w:rsid w:val="00095682"/>
    <w:rsid w:val="00095EBA"/>
    <w:rsid w:val="000B55BC"/>
    <w:rsid w:val="000D715D"/>
    <w:rsid w:val="001E6ACF"/>
    <w:rsid w:val="0025597A"/>
    <w:rsid w:val="00280323"/>
    <w:rsid w:val="002C16A7"/>
    <w:rsid w:val="002E28B9"/>
    <w:rsid w:val="002F5E45"/>
    <w:rsid w:val="00307D90"/>
    <w:rsid w:val="00342A66"/>
    <w:rsid w:val="00344B9C"/>
    <w:rsid w:val="00361F37"/>
    <w:rsid w:val="003B41AE"/>
    <w:rsid w:val="00425349"/>
    <w:rsid w:val="00456A05"/>
    <w:rsid w:val="004C3BA1"/>
    <w:rsid w:val="004F6782"/>
    <w:rsid w:val="00502B1A"/>
    <w:rsid w:val="00503EDA"/>
    <w:rsid w:val="005171A1"/>
    <w:rsid w:val="005315C6"/>
    <w:rsid w:val="00566CEE"/>
    <w:rsid w:val="00655090"/>
    <w:rsid w:val="00675D22"/>
    <w:rsid w:val="006A17C6"/>
    <w:rsid w:val="006A1CDD"/>
    <w:rsid w:val="006D053F"/>
    <w:rsid w:val="006F620B"/>
    <w:rsid w:val="00752380"/>
    <w:rsid w:val="007A19B3"/>
    <w:rsid w:val="007D21B8"/>
    <w:rsid w:val="00847DFF"/>
    <w:rsid w:val="008F157E"/>
    <w:rsid w:val="008F2017"/>
    <w:rsid w:val="008F7218"/>
    <w:rsid w:val="009124AC"/>
    <w:rsid w:val="009A1D1B"/>
    <w:rsid w:val="009F6CBC"/>
    <w:rsid w:val="00A36A94"/>
    <w:rsid w:val="00A50382"/>
    <w:rsid w:val="00A53461"/>
    <w:rsid w:val="00A73C19"/>
    <w:rsid w:val="00AF6A2F"/>
    <w:rsid w:val="00B31688"/>
    <w:rsid w:val="00B4655C"/>
    <w:rsid w:val="00C17743"/>
    <w:rsid w:val="00C365A5"/>
    <w:rsid w:val="00C60A75"/>
    <w:rsid w:val="00C67092"/>
    <w:rsid w:val="00C873DE"/>
    <w:rsid w:val="00CC4582"/>
    <w:rsid w:val="00D600E0"/>
    <w:rsid w:val="00DB22FC"/>
    <w:rsid w:val="00E24603"/>
    <w:rsid w:val="00E437A3"/>
    <w:rsid w:val="00E571AA"/>
    <w:rsid w:val="00E80177"/>
    <w:rsid w:val="00EC648A"/>
    <w:rsid w:val="00ED2CE3"/>
    <w:rsid w:val="00ED7B91"/>
    <w:rsid w:val="00EF7849"/>
    <w:rsid w:val="00F6211D"/>
    <w:rsid w:val="00F624B4"/>
    <w:rsid w:val="00F947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721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C3BA1"/>
    <w:pPr>
      <w:spacing w:after="0" w:line="240" w:lineRule="auto"/>
    </w:pPr>
  </w:style>
  <w:style w:type="paragraph" w:styleId="Header">
    <w:name w:val="header"/>
    <w:basedOn w:val="Normal"/>
    <w:link w:val="HeaderChar"/>
    <w:uiPriority w:val="99"/>
    <w:unhideWhenUsed/>
    <w:rsid w:val="00847D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47DFF"/>
  </w:style>
  <w:style w:type="paragraph" w:styleId="Footer">
    <w:name w:val="footer"/>
    <w:basedOn w:val="Normal"/>
    <w:link w:val="FooterChar"/>
    <w:uiPriority w:val="99"/>
    <w:semiHidden/>
    <w:unhideWhenUsed/>
    <w:rsid w:val="00847DF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47DFF"/>
  </w:style>
  <w:style w:type="character" w:styleId="CommentReference">
    <w:name w:val="annotation reference"/>
    <w:basedOn w:val="DefaultParagraphFont"/>
    <w:uiPriority w:val="99"/>
    <w:semiHidden/>
    <w:unhideWhenUsed/>
    <w:rsid w:val="00280323"/>
    <w:rPr>
      <w:sz w:val="16"/>
      <w:szCs w:val="16"/>
    </w:rPr>
  </w:style>
  <w:style w:type="paragraph" w:styleId="CommentText">
    <w:name w:val="annotation text"/>
    <w:basedOn w:val="Normal"/>
    <w:link w:val="CommentTextChar"/>
    <w:uiPriority w:val="99"/>
    <w:semiHidden/>
    <w:unhideWhenUsed/>
    <w:rsid w:val="00280323"/>
    <w:pPr>
      <w:spacing w:line="240" w:lineRule="auto"/>
    </w:pPr>
    <w:rPr>
      <w:sz w:val="20"/>
      <w:szCs w:val="20"/>
    </w:rPr>
  </w:style>
  <w:style w:type="character" w:customStyle="1" w:styleId="CommentTextChar">
    <w:name w:val="Comment Text Char"/>
    <w:basedOn w:val="DefaultParagraphFont"/>
    <w:link w:val="CommentText"/>
    <w:uiPriority w:val="99"/>
    <w:semiHidden/>
    <w:rsid w:val="00280323"/>
    <w:rPr>
      <w:sz w:val="20"/>
      <w:szCs w:val="20"/>
    </w:rPr>
  </w:style>
  <w:style w:type="paragraph" w:styleId="CommentSubject">
    <w:name w:val="annotation subject"/>
    <w:basedOn w:val="CommentText"/>
    <w:next w:val="CommentText"/>
    <w:link w:val="CommentSubjectChar"/>
    <w:uiPriority w:val="99"/>
    <w:semiHidden/>
    <w:unhideWhenUsed/>
    <w:rsid w:val="00280323"/>
    <w:rPr>
      <w:b/>
      <w:bCs/>
    </w:rPr>
  </w:style>
  <w:style w:type="character" w:customStyle="1" w:styleId="CommentSubjectChar">
    <w:name w:val="Comment Subject Char"/>
    <w:basedOn w:val="CommentTextChar"/>
    <w:link w:val="CommentSubject"/>
    <w:uiPriority w:val="99"/>
    <w:semiHidden/>
    <w:rsid w:val="00280323"/>
    <w:rPr>
      <w:b/>
      <w:bCs/>
    </w:rPr>
  </w:style>
  <w:style w:type="paragraph" w:styleId="BalloonText">
    <w:name w:val="Balloon Text"/>
    <w:basedOn w:val="Normal"/>
    <w:link w:val="BalloonTextChar"/>
    <w:uiPriority w:val="99"/>
    <w:semiHidden/>
    <w:unhideWhenUsed/>
    <w:rsid w:val="0028032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8032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webSettings" Target="webSettings.xml"/><Relationship Id="rId7" Type="http://schemas.openxmlformats.org/officeDocument/2006/relationships/comments" Target="commen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1056</Words>
  <Characters>6021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2010-01-14T23:56:00Z</dcterms:created>
  <dcterms:modified xsi:type="dcterms:W3CDTF">2010-01-14T23:56:00Z</dcterms:modified>
</cp:coreProperties>
</file>